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BE8" w:rsidRPr="008A4BE8" w:rsidRDefault="008A4BE8" w:rsidP="008A4BE8">
      <w:pPr>
        <w:ind w:right="-7" w:firstLine="567"/>
        <w:jc w:val="right"/>
        <w:rPr>
          <w:rFonts w:ascii="Sylfaen" w:hAnsi="Sylfaen" w:cs="Sylfaen"/>
          <w:b/>
          <w:sz w:val="20"/>
          <w:szCs w:val="20"/>
          <w:lang w:eastAsia="en-US" w:bidi="ar-SA"/>
        </w:rPr>
      </w:pPr>
      <w:r w:rsidRPr="008A4BE8">
        <w:rPr>
          <w:rFonts w:ascii="Sylfaen" w:hAnsi="Sylfaen" w:cs="Sylfaen"/>
          <w:b/>
          <w:sz w:val="20"/>
          <w:szCs w:val="20"/>
          <w:lang w:val="af-ZA" w:eastAsia="en-US" w:bidi="ar-SA"/>
        </w:rPr>
        <w:t>Приложение N 8</w:t>
      </w:r>
    </w:p>
    <w:p w:rsidR="008A4BE8" w:rsidRPr="008A4BE8" w:rsidRDefault="008A4BE8" w:rsidP="008A4BE8">
      <w:pPr>
        <w:ind w:right="-7" w:firstLine="567"/>
        <w:jc w:val="right"/>
        <w:rPr>
          <w:rFonts w:ascii="Sylfaen" w:hAnsi="Sylfaen" w:cs="Sylfaen"/>
          <w:sz w:val="20"/>
          <w:szCs w:val="20"/>
          <w:lang w:val="af-ZA" w:eastAsia="en-US" w:bidi="ar-SA"/>
        </w:rPr>
      </w:pPr>
      <w:r w:rsidRPr="008A4BE8">
        <w:rPr>
          <w:rFonts w:ascii="Sylfaen" w:hAnsi="Sylfaen" w:cs="Sylfaen"/>
          <w:sz w:val="20"/>
          <w:szCs w:val="20"/>
          <w:lang w:val="af-ZA" w:eastAsia="en-US" w:bidi="ar-SA"/>
        </w:rPr>
        <w:t>Министр финансов Республики Армения</w:t>
      </w:r>
    </w:p>
    <w:p w:rsidR="008A4BE8" w:rsidRPr="008A4BE8" w:rsidRDefault="008A4BE8" w:rsidP="008A4BE8">
      <w:pPr>
        <w:ind w:right="-7" w:firstLine="567"/>
        <w:jc w:val="right"/>
        <w:rPr>
          <w:rFonts w:ascii="Sylfaen" w:hAnsi="Sylfaen" w:cs="Sylfaen"/>
          <w:sz w:val="20"/>
          <w:szCs w:val="20"/>
          <w:lang w:val="af-ZA" w:eastAsia="en-US" w:bidi="ar-SA"/>
        </w:rPr>
      </w:pPr>
      <w:r w:rsidRPr="008A4BE8">
        <w:rPr>
          <w:rFonts w:ascii="Sylfaen" w:hAnsi="Sylfaen" w:cs="Sylfaen"/>
          <w:sz w:val="20"/>
          <w:szCs w:val="20"/>
          <w:lang w:val="af-ZA" w:eastAsia="en-US" w:bidi="ar-SA"/>
        </w:rPr>
        <w:t>№ 154-А от 2 июня  2020 года</w:t>
      </w:r>
    </w:p>
    <w:p w:rsidR="008A4BE8" w:rsidRPr="008A4BE8" w:rsidRDefault="008A4BE8" w:rsidP="008A4BE8">
      <w:pPr>
        <w:spacing w:after="120"/>
        <w:ind w:right="-7" w:firstLine="567"/>
        <w:jc w:val="right"/>
        <w:rPr>
          <w:rFonts w:ascii="Sylfaen" w:hAnsi="Sylfaen" w:cs="Sylfaen"/>
          <w:sz w:val="18"/>
          <w:szCs w:val="18"/>
          <w:lang w:eastAsia="en-US" w:bidi="ar-SA"/>
        </w:rPr>
      </w:pPr>
    </w:p>
    <w:p w:rsidR="008A4BE8" w:rsidRPr="008A4BE8" w:rsidRDefault="008A4BE8" w:rsidP="008A4BE8">
      <w:pPr>
        <w:spacing w:after="120"/>
        <w:ind w:right="-7" w:firstLine="567"/>
        <w:jc w:val="center"/>
        <w:rPr>
          <w:rFonts w:ascii="Sylfaen" w:hAnsi="Sylfaen" w:cs="Sylfaen"/>
          <w:b/>
          <w:sz w:val="20"/>
          <w:szCs w:val="20"/>
          <w:lang w:eastAsia="en-US" w:bidi="ar-SA"/>
        </w:rPr>
      </w:pPr>
      <w:r w:rsidRPr="008A4BE8">
        <w:rPr>
          <w:rFonts w:ascii="Sylfaen" w:hAnsi="Sylfaen" w:cs="Sylfaen"/>
          <w:b/>
          <w:sz w:val="20"/>
          <w:szCs w:val="20"/>
          <w:lang w:eastAsia="en-US" w:bidi="ar-SA"/>
        </w:rPr>
        <w:t>ЗАЯВЛЕНИЕ</w:t>
      </w:r>
    </w:p>
    <w:p w:rsidR="008A4BE8" w:rsidRPr="008A4BE8" w:rsidRDefault="008A4BE8" w:rsidP="008A4BE8">
      <w:pPr>
        <w:spacing w:after="120"/>
        <w:ind w:right="-7" w:firstLine="567"/>
        <w:jc w:val="center"/>
        <w:rPr>
          <w:rFonts w:ascii="Sylfaen" w:hAnsi="Sylfaen" w:cs="Sylfaen"/>
          <w:b/>
          <w:sz w:val="20"/>
          <w:szCs w:val="20"/>
          <w:lang w:eastAsia="en-US" w:bidi="ar-SA"/>
        </w:rPr>
      </w:pPr>
      <w:r w:rsidRPr="008A4BE8">
        <w:rPr>
          <w:rFonts w:ascii="Sylfaen" w:hAnsi="Sylfaen" w:cs="Sylfaen"/>
          <w:b/>
          <w:sz w:val="20"/>
          <w:szCs w:val="20"/>
          <w:lang w:eastAsia="en-US" w:bidi="ar-SA"/>
        </w:rPr>
        <w:t xml:space="preserve">О ЗАПРОСЕ КОТИРОВОК </w:t>
      </w:r>
    </w:p>
    <w:p w:rsidR="008A4BE8" w:rsidRPr="008A4BE8" w:rsidRDefault="008A4BE8" w:rsidP="008A4BE8">
      <w:pPr>
        <w:ind w:right="-7" w:firstLine="567"/>
        <w:jc w:val="center"/>
        <w:rPr>
          <w:rFonts w:ascii="Sylfaen" w:hAnsi="Sylfaen" w:cs="Sylfaen"/>
          <w:sz w:val="20"/>
          <w:szCs w:val="20"/>
          <w:lang w:eastAsia="en-US" w:bidi="ar-SA"/>
        </w:rPr>
      </w:pPr>
      <w:r w:rsidRPr="008A4BE8">
        <w:rPr>
          <w:rFonts w:ascii="Sylfaen" w:hAnsi="Sylfaen" w:cs="Sylfaen"/>
          <w:sz w:val="20"/>
          <w:szCs w:val="20"/>
          <w:lang w:eastAsia="en-US" w:bidi="ar-SA"/>
        </w:rPr>
        <w:t>Этот текст заявления утверждается комиссией о запросе котировок</w:t>
      </w:r>
    </w:p>
    <w:p w:rsidR="008A4BE8" w:rsidRPr="008A4BE8" w:rsidRDefault="008A4BE8" w:rsidP="008A4BE8">
      <w:pPr>
        <w:ind w:right="-7" w:firstLine="567"/>
        <w:jc w:val="center"/>
        <w:rPr>
          <w:rFonts w:ascii="Sylfaen" w:hAnsi="Sylfaen" w:cs="Sylfaen"/>
          <w:sz w:val="20"/>
          <w:szCs w:val="20"/>
          <w:lang w:eastAsia="en-US" w:bidi="ar-SA"/>
        </w:rPr>
      </w:pPr>
      <w:r w:rsidRPr="008A4BE8">
        <w:rPr>
          <w:rFonts w:ascii="Sylfaen" w:hAnsi="Sylfaen" w:cs="Sylfaen"/>
          <w:sz w:val="20"/>
          <w:szCs w:val="20"/>
          <w:lang w:eastAsia="en-US" w:bidi="ar-SA"/>
        </w:rPr>
        <w:t>15.июля   2020 года »и« 1 »публикуются и публикуются</w:t>
      </w:r>
    </w:p>
    <w:p w:rsidR="008A4BE8" w:rsidRPr="008A4BE8" w:rsidRDefault="008A4BE8" w:rsidP="008A4BE8">
      <w:pPr>
        <w:ind w:right="-7" w:firstLine="567"/>
        <w:jc w:val="center"/>
        <w:rPr>
          <w:rFonts w:ascii="Sylfaen" w:hAnsi="Sylfaen" w:cs="Sylfaen"/>
          <w:sz w:val="20"/>
          <w:szCs w:val="20"/>
          <w:lang w:eastAsia="en-US" w:bidi="ar-SA"/>
        </w:rPr>
      </w:pPr>
      <w:r w:rsidRPr="008A4BE8">
        <w:rPr>
          <w:rFonts w:ascii="Sylfaen" w:hAnsi="Sylfaen" w:cs="Sylfaen"/>
          <w:sz w:val="20"/>
          <w:szCs w:val="20"/>
          <w:lang w:eastAsia="en-US" w:bidi="ar-SA"/>
        </w:rPr>
        <w:t>Согласно статье 27 Закона РА «О закупках»</w:t>
      </w:r>
    </w:p>
    <w:p w:rsidR="008A4BE8" w:rsidRPr="008A4BE8" w:rsidRDefault="008A4BE8" w:rsidP="008A4BE8">
      <w:pPr>
        <w:widowControl w:val="0"/>
        <w:jc w:val="center"/>
        <w:rPr>
          <w:rFonts w:ascii="GHEA Grapalat" w:hAnsi="GHEA Grapalat"/>
          <w:sz w:val="20"/>
          <w:szCs w:val="20"/>
        </w:rPr>
      </w:pPr>
      <w:r w:rsidRPr="008A4BE8">
        <w:rPr>
          <w:rFonts w:ascii="Sylfaen" w:hAnsi="Sylfaen" w:cs="Sylfaen"/>
          <w:sz w:val="20"/>
          <w:szCs w:val="20"/>
          <w:lang w:eastAsia="en-US" w:bidi="ar-SA"/>
        </w:rPr>
        <w:t xml:space="preserve">Идентификатор запроса: </w:t>
      </w:r>
      <w:r w:rsidRPr="008A4BE8">
        <w:rPr>
          <w:rFonts w:ascii="GHEA Grapalat" w:hAnsi="GHEA Grapalat"/>
          <w:sz w:val="20"/>
          <w:szCs w:val="20"/>
          <w:lang w:val="en-US"/>
        </w:rPr>
        <w:t>AMKHM</w:t>
      </w:r>
      <w:r w:rsidRPr="008A4BE8">
        <w:rPr>
          <w:rFonts w:ascii="GHEA Grapalat" w:hAnsi="GHEA Grapalat"/>
          <w:sz w:val="20"/>
          <w:szCs w:val="20"/>
        </w:rPr>
        <w:t xml:space="preserve">_- </w:t>
      </w:r>
      <w:r w:rsidRPr="008A4BE8">
        <w:rPr>
          <w:rFonts w:ascii="GHEA Grapalat" w:hAnsi="GHEA Grapalat"/>
          <w:sz w:val="20"/>
          <w:szCs w:val="20"/>
          <w:lang w:val="en-US"/>
        </w:rPr>
        <w:t>GHAShDzB</w:t>
      </w:r>
      <w:r w:rsidRPr="008A4BE8">
        <w:rPr>
          <w:rFonts w:ascii="GHEA Grapalat" w:hAnsi="GHEA Grapalat"/>
          <w:sz w:val="20"/>
          <w:szCs w:val="20"/>
        </w:rPr>
        <w:t xml:space="preserve"> -20_/</w:t>
      </w:r>
      <w:r w:rsidRPr="008A4BE8">
        <w:rPr>
          <w:rFonts w:ascii="GHEA Grapalat" w:hAnsi="GHEA Grapalat"/>
          <w:sz w:val="20"/>
          <w:szCs w:val="20"/>
          <w:u w:val="single"/>
        </w:rPr>
        <w:t>1</w:t>
      </w:r>
    </w:p>
    <w:p w:rsidR="008A4BE8" w:rsidRPr="008A4BE8" w:rsidRDefault="008A4BE8" w:rsidP="008A4BE8">
      <w:pPr>
        <w:spacing w:after="120"/>
        <w:ind w:right="-7" w:firstLine="567"/>
        <w:jc w:val="center"/>
        <w:rPr>
          <w:rFonts w:ascii="Sylfaen" w:hAnsi="Sylfaen" w:cs="Sylfaen"/>
          <w:sz w:val="18"/>
          <w:szCs w:val="18"/>
          <w:lang w:eastAsia="en-US" w:bidi="ar-SA"/>
        </w:rPr>
      </w:pP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 xml:space="preserve">    Клиент: Муниципалитет  Хачпар  Араратской регион </w:t>
      </w:r>
      <w:r w:rsidRPr="008A4BE8">
        <w:rPr>
          <w:rFonts w:ascii="Sylfaen" w:hAnsi="Sylfaen" w:cs="Sylfaen"/>
          <w:sz w:val="20"/>
          <w:szCs w:val="20"/>
          <w:lang w:val="en-US" w:eastAsia="en-US" w:bidi="ar-SA"/>
        </w:rPr>
        <w:t>RA</w:t>
      </w:r>
      <w:r w:rsidRPr="008A4BE8">
        <w:rPr>
          <w:rFonts w:ascii="Sylfaen" w:hAnsi="Sylfaen" w:cs="Sylfaen"/>
          <w:sz w:val="20"/>
          <w:szCs w:val="20"/>
          <w:lang w:eastAsia="en-US" w:bidi="ar-SA"/>
        </w:rPr>
        <w:t>, расположенный в о. Хачпар  улица  7 номер 6 , объявляет о проведении запросе котировки , которая реализуется на одном этапе.</w:t>
      </w:r>
    </w:p>
    <w:p w:rsidR="008A4BE8" w:rsidRPr="008A4BE8" w:rsidRDefault="008A4BE8" w:rsidP="008A4BE8">
      <w:pPr>
        <w:spacing w:after="120"/>
        <w:ind w:right="-7" w:firstLine="567"/>
        <w:jc w:val="both"/>
        <w:rPr>
          <w:rFonts w:ascii="Sylfaen" w:hAnsi="Sylfaen"/>
          <w:sz w:val="20"/>
          <w:szCs w:val="20"/>
          <w:lang w:eastAsia="en-US" w:bidi="ar-SA"/>
        </w:rPr>
      </w:pPr>
      <w:r w:rsidRPr="008A4BE8">
        <w:rPr>
          <w:rFonts w:ascii="Sylfaen" w:hAnsi="Sylfaen"/>
          <w:sz w:val="20"/>
          <w:szCs w:val="20"/>
          <w:lang w:eastAsia="en-US" w:bidi="ar-SA"/>
        </w:rPr>
        <w:t>Участнику тендера будет предложено подписать контракт с</w:t>
      </w:r>
      <w:r w:rsidRPr="008A4BE8">
        <w:rPr>
          <w:lang w:eastAsia="en-US" w:bidi="ar-SA"/>
        </w:rPr>
        <w:t xml:space="preserve"> </w:t>
      </w:r>
      <w:r w:rsidRPr="008A4BE8">
        <w:rPr>
          <w:rFonts w:ascii="Sylfaen" w:hAnsi="Sylfaen"/>
          <w:sz w:val="20"/>
          <w:szCs w:val="20"/>
          <w:lang w:eastAsia="en-US" w:bidi="ar-SA"/>
        </w:rPr>
        <w:t xml:space="preserve"> Работы по газификации общественных улиц (далее - контракт).</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8A4BE8" w:rsidRPr="008A4BE8" w:rsidRDefault="008A4BE8" w:rsidP="008A4BE8">
      <w:pPr>
        <w:spacing w:after="120"/>
        <w:ind w:right="-7"/>
        <w:jc w:val="both"/>
        <w:rPr>
          <w:rFonts w:ascii="Sylfaen" w:hAnsi="Sylfaen" w:cs="Sylfaen"/>
          <w:sz w:val="20"/>
          <w:szCs w:val="20"/>
          <w:lang w:eastAsia="en-US" w:bidi="ar-SA"/>
        </w:rPr>
      </w:pPr>
      <w:r w:rsidRPr="008A4BE8">
        <w:rPr>
          <w:rFonts w:ascii="Sylfaen" w:hAnsi="Sylfaen" w:cs="Sylfaen"/>
          <w:sz w:val="20"/>
          <w:szCs w:val="20"/>
          <w:lang w:eastAsia="en-US" w:bidi="ar-SA"/>
        </w:rPr>
        <w:t xml:space="preserve">           Чтобы получить запрос на котировку, необходимо обратиться к Клиенту в 1</w:t>
      </w:r>
      <w:r w:rsidR="00825239" w:rsidRPr="00825239">
        <w:rPr>
          <w:rFonts w:ascii="Sylfaen" w:hAnsi="Sylfaen" w:cs="Sylfaen"/>
          <w:sz w:val="20"/>
          <w:szCs w:val="20"/>
          <w:lang w:eastAsia="en-US" w:bidi="ar-SA"/>
        </w:rPr>
        <w:t>1</w:t>
      </w:r>
      <w:r w:rsidRPr="008A4BE8">
        <w:rPr>
          <w:rFonts w:ascii="Sylfaen" w:hAnsi="Sylfaen" w:cs="Sylfaen"/>
          <w:sz w:val="20"/>
          <w:szCs w:val="20"/>
          <w:lang w:eastAsia="en-US" w:bidi="ar-SA"/>
        </w:rPr>
        <w:t>:00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Не получение приглашения не ограничивает право участника участвовать в этой процедуре.</w:t>
      </w:r>
    </w:p>
    <w:p w:rsidR="008A4BE8" w:rsidRPr="008A4BE8" w:rsidRDefault="008A4BE8" w:rsidP="008A4BE8">
      <w:pPr>
        <w:spacing w:after="120"/>
        <w:ind w:right="-7"/>
        <w:jc w:val="both"/>
        <w:rPr>
          <w:rFonts w:ascii="Sylfaen" w:hAnsi="Sylfaen" w:cs="Sylfaen"/>
          <w:sz w:val="20"/>
          <w:szCs w:val="20"/>
          <w:lang w:eastAsia="en-US" w:bidi="ar-SA"/>
        </w:rPr>
      </w:pPr>
      <w:r w:rsidRPr="008A4BE8">
        <w:rPr>
          <w:rFonts w:ascii="Sylfaen" w:hAnsi="Sylfaen" w:cs="Sylfaen"/>
          <w:sz w:val="20"/>
          <w:szCs w:val="20"/>
          <w:lang w:eastAsia="en-US" w:bidi="ar-SA"/>
        </w:rPr>
        <w:t>Котировочные запросы должны быть представлены в Араратскую регион Армении о. Хачпар улица  7 номер 6  , На 7-й день в 1</w:t>
      </w:r>
      <w:r w:rsidR="00825239" w:rsidRPr="00825239">
        <w:rPr>
          <w:rFonts w:ascii="Sylfaen" w:hAnsi="Sylfaen" w:cs="Sylfaen"/>
          <w:sz w:val="20"/>
          <w:szCs w:val="20"/>
          <w:lang w:eastAsia="en-US" w:bidi="ar-SA"/>
        </w:rPr>
        <w:t>1</w:t>
      </w:r>
      <w:r w:rsidRPr="008A4BE8">
        <w:rPr>
          <w:rFonts w:ascii="Sylfaen" w:hAnsi="Sylfaen" w:cs="Sylfaen"/>
          <w:sz w:val="20"/>
          <w:szCs w:val="20"/>
          <w:lang w:eastAsia="en-US" w:bidi="ar-SA"/>
        </w:rPr>
        <w:t xml:space="preserve">:00, начиная со дня опубликования этого объявления, на </w:t>
      </w:r>
      <w:r w:rsidRPr="008A4BE8">
        <w:rPr>
          <w:rFonts w:ascii="Sylfaen" w:hAnsi="Sylfaen" w:cs="Sylfaen"/>
          <w:sz w:val="20"/>
          <w:szCs w:val="20"/>
          <w:lang w:val="hy-AM" w:eastAsia="en-US" w:bidi="ar-SA"/>
        </w:rPr>
        <w:t xml:space="preserve"> </w:t>
      </w:r>
      <w:r w:rsidRPr="008A4BE8">
        <w:rPr>
          <w:rFonts w:ascii="Sylfaen" w:hAnsi="Sylfaen" w:cs="Sylfaen"/>
          <w:sz w:val="20"/>
          <w:szCs w:val="20"/>
          <w:lang w:eastAsia="en-US" w:bidi="ar-SA"/>
        </w:rPr>
        <w:t>о. Хачпар  улица  7 номер 6  , Предложения также могут быть представлены на английском или русском, помимо армянского.</w:t>
      </w:r>
    </w:p>
    <w:p w:rsidR="008A4BE8" w:rsidRPr="008A4BE8" w:rsidRDefault="008A4BE8" w:rsidP="008A4BE8">
      <w:pPr>
        <w:spacing w:after="120"/>
        <w:ind w:right="-7"/>
        <w:jc w:val="both"/>
        <w:rPr>
          <w:rFonts w:ascii="Sylfaen" w:hAnsi="Sylfaen" w:cs="Sylfaen"/>
          <w:sz w:val="20"/>
          <w:szCs w:val="20"/>
          <w:lang w:eastAsia="en-US" w:bidi="ar-SA"/>
        </w:rPr>
      </w:pPr>
      <w:r w:rsidRPr="008A4BE8">
        <w:rPr>
          <w:rFonts w:ascii="Sylfaen" w:hAnsi="Sylfaen" w:cs="Sylfaen"/>
          <w:sz w:val="20"/>
          <w:szCs w:val="20"/>
          <w:lang w:eastAsia="en-US" w:bidi="ar-SA"/>
        </w:rPr>
        <w:t>Открытие торгов состоится в Араратской регион  РА. о. Хачпар улица  7 номер 6  ,</w:t>
      </w:r>
      <w:r w:rsidRPr="008A4BE8">
        <w:rPr>
          <w:rFonts w:ascii="Sylfaen" w:hAnsi="Sylfaen" w:cs="Sylfaen"/>
          <w:sz w:val="20"/>
          <w:szCs w:val="20"/>
          <w:lang w:val="hy-AM" w:eastAsia="en-US" w:bidi="ar-SA"/>
        </w:rPr>
        <w:t xml:space="preserve"> </w:t>
      </w:r>
      <w:r w:rsidRPr="008A4BE8">
        <w:rPr>
          <w:rFonts w:ascii="Sylfaen" w:hAnsi="Sylfaen" w:cs="Sylfaen"/>
          <w:sz w:val="20"/>
          <w:szCs w:val="20"/>
          <w:lang w:eastAsia="en-US" w:bidi="ar-SA"/>
        </w:rPr>
        <w:t xml:space="preserve"> в 2020 году.   </w:t>
      </w:r>
      <w:r w:rsidRPr="008A4BE8">
        <w:rPr>
          <w:rFonts w:ascii="Sylfaen" w:hAnsi="Sylfaen" w:cs="Sylfaen"/>
          <w:sz w:val="20"/>
          <w:szCs w:val="20"/>
          <w:lang w:val="hy-AM" w:eastAsia="en-US" w:bidi="ar-SA"/>
        </w:rPr>
        <w:t xml:space="preserve"> </w:t>
      </w:r>
      <w:r w:rsidRPr="008A4BE8">
        <w:rPr>
          <w:rFonts w:ascii="Sylfaen" w:hAnsi="Sylfaen" w:cs="Sylfaen"/>
          <w:sz w:val="20"/>
          <w:szCs w:val="20"/>
          <w:lang w:eastAsia="en-US" w:bidi="ar-SA"/>
        </w:rPr>
        <w:t>2</w:t>
      </w:r>
      <w:r w:rsidR="008E0A3C">
        <w:rPr>
          <w:rFonts w:ascii="Sylfaen" w:hAnsi="Sylfaen" w:cs="Sylfaen"/>
          <w:sz w:val="20"/>
          <w:szCs w:val="20"/>
          <w:lang w:val="en-US" w:eastAsia="en-US" w:bidi="ar-SA"/>
        </w:rPr>
        <w:t>2</w:t>
      </w:r>
      <w:r w:rsidRPr="008A4BE8">
        <w:rPr>
          <w:rFonts w:ascii="Sylfaen" w:hAnsi="Sylfaen" w:cs="Sylfaen"/>
          <w:sz w:val="20"/>
          <w:szCs w:val="20"/>
          <w:lang w:eastAsia="en-US" w:bidi="ar-SA"/>
        </w:rPr>
        <w:t xml:space="preserve">  июля    в 1</w:t>
      </w:r>
      <w:r w:rsidR="00825239">
        <w:rPr>
          <w:rFonts w:ascii="Sylfaen" w:hAnsi="Sylfaen" w:cs="Sylfaen"/>
          <w:sz w:val="20"/>
          <w:szCs w:val="20"/>
          <w:lang w:val="en-US" w:eastAsia="en-US" w:bidi="ar-SA"/>
        </w:rPr>
        <w:t>1</w:t>
      </w:r>
      <w:r w:rsidRPr="008A4BE8">
        <w:rPr>
          <w:rFonts w:ascii="Sylfaen" w:hAnsi="Sylfaen" w:cs="Sylfaen"/>
          <w:sz w:val="20"/>
          <w:szCs w:val="20"/>
          <w:lang w:eastAsia="en-US" w:bidi="ar-SA"/>
        </w:rPr>
        <w:t xml:space="preserve">:00 </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Для получения дополнительной информации об этом объявлении, пожалуйста, свяжитесь с секретарем Комиссии по оценке  Г.Оганисяну</w:t>
      </w:r>
    </w:p>
    <w:p w:rsidR="008A4BE8" w:rsidRPr="008A4BE8" w:rsidRDefault="008A4BE8" w:rsidP="008A4BE8">
      <w:pPr>
        <w:spacing w:after="120"/>
        <w:ind w:right="-7" w:firstLine="567"/>
        <w:jc w:val="both"/>
        <w:rPr>
          <w:rFonts w:ascii="Sylfaen" w:hAnsi="Sylfaen" w:cs="Sylfaen"/>
          <w:sz w:val="20"/>
          <w:szCs w:val="20"/>
          <w:lang w:eastAsia="en-US" w:bidi="ar-SA"/>
        </w:rPr>
      </w:pPr>
      <w:r w:rsidRPr="008A4BE8">
        <w:rPr>
          <w:rFonts w:ascii="Sylfaen" w:hAnsi="Sylfaen" w:cs="Sylfaen"/>
          <w:sz w:val="20"/>
          <w:szCs w:val="20"/>
          <w:lang w:eastAsia="en-US" w:bidi="ar-SA"/>
        </w:rPr>
        <w:t xml:space="preserve"> </w:t>
      </w:r>
    </w:p>
    <w:p w:rsidR="008A4BE8" w:rsidRPr="008A4BE8" w:rsidRDefault="008A4BE8" w:rsidP="008A4BE8">
      <w:pPr>
        <w:ind w:firstLine="720"/>
        <w:jc w:val="both"/>
        <w:rPr>
          <w:rFonts w:ascii="Sylfaen" w:hAnsi="Sylfaen"/>
          <w:i/>
          <w:sz w:val="20"/>
          <w:szCs w:val="20"/>
          <w:u w:val="single"/>
          <w:lang w:val="af-ZA" w:eastAsia="en-US" w:bidi="ar-SA"/>
        </w:rPr>
      </w:pPr>
      <w:r w:rsidRPr="008A4BE8">
        <w:rPr>
          <w:rFonts w:ascii="Sylfaen" w:hAnsi="Sylfaen" w:cs="Courier New"/>
          <w:i/>
          <w:sz w:val="20"/>
          <w:szCs w:val="20"/>
          <w:lang w:bidi="ar-SA"/>
        </w:rPr>
        <w:t xml:space="preserve">                                             Адрес электронной почты  </w:t>
      </w:r>
      <w:r w:rsidRPr="008A4BE8">
        <w:rPr>
          <w:rFonts w:ascii="Sylfaen" w:hAnsi="Sylfaen"/>
          <w:i/>
          <w:sz w:val="20"/>
          <w:szCs w:val="20"/>
          <w:lang w:val="af-ZA" w:eastAsia="en-US" w:bidi="ar-SA"/>
        </w:rPr>
        <w:t>khachpar.gyughapetaran@mail.ru&gt;</w:t>
      </w:r>
      <w:bookmarkStart w:id="0" w:name="_GoBack"/>
      <w:bookmarkEnd w:id="0"/>
    </w:p>
    <w:p w:rsidR="008A4BE8" w:rsidRPr="008A4BE8" w:rsidRDefault="008A4BE8" w:rsidP="008A4BE8">
      <w:pPr>
        <w:ind w:firstLine="357"/>
        <w:jc w:val="center"/>
        <w:rPr>
          <w:rFonts w:ascii="Sylfaen" w:hAnsi="Sylfaen"/>
          <w:sz w:val="20"/>
          <w:szCs w:val="20"/>
          <w:lang w:eastAsia="en-US" w:bidi="ar-SA"/>
        </w:rPr>
      </w:pPr>
      <w:r w:rsidRPr="008A4BE8">
        <w:rPr>
          <w:rFonts w:ascii="Sylfaen" w:hAnsi="Sylfaen"/>
          <w:sz w:val="20"/>
          <w:szCs w:val="20"/>
          <w:lang w:eastAsia="en-US" w:bidi="ar-SA"/>
        </w:rPr>
        <w:t>Номер телефона 093 58 31 37</w:t>
      </w:r>
    </w:p>
    <w:p w:rsidR="008A4BE8" w:rsidRPr="008A4BE8" w:rsidRDefault="008A4BE8" w:rsidP="008A4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8A4BE8">
        <w:rPr>
          <w:rFonts w:ascii="Sylfaen" w:hAnsi="Sylfaen" w:cs="Courier New"/>
          <w:sz w:val="20"/>
          <w:szCs w:val="20"/>
          <w:lang w:bidi="ar-SA"/>
        </w:rPr>
        <w:t xml:space="preserve">Заказчик –  Араратский область, муниципалитет  Хачпар </w:t>
      </w:r>
    </w:p>
    <w:p w:rsidR="00E4122D" w:rsidRPr="008A4BE8" w:rsidRDefault="00E4122D" w:rsidP="00E4122D">
      <w:pPr>
        <w:spacing w:after="120"/>
        <w:ind w:right="-7" w:firstLine="567"/>
        <w:jc w:val="right"/>
        <w:rPr>
          <w:rFonts w:ascii="Sylfaen" w:hAnsi="Sylfaen" w:cs="Sylfaen"/>
          <w:i/>
          <w:sz w:val="22"/>
          <w:lang w:eastAsia="en-US" w:bidi="ar-SA"/>
        </w:rPr>
      </w:pPr>
    </w:p>
    <w:p w:rsidR="00B229B3" w:rsidRPr="00E4122D" w:rsidRDefault="00B229B3" w:rsidP="00B229B3">
      <w:pPr>
        <w:spacing w:after="120"/>
        <w:ind w:right="-7" w:firstLine="567"/>
        <w:jc w:val="right"/>
        <w:rPr>
          <w:rFonts w:ascii="Sylfaen" w:hAnsi="Sylfaen" w:cs="Sylfaen"/>
          <w:i/>
          <w:sz w:val="22"/>
          <w:lang w:val="af-ZA" w:eastAsia="en-US" w:bidi="ar-SA"/>
        </w:rPr>
      </w:pPr>
    </w:p>
    <w:p w:rsidR="00915A97" w:rsidRPr="00B229B3" w:rsidRDefault="00915A97" w:rsidP="00B46D58">
      <w:pPr>
        <w:pStyle w:val="a3"/>
        <w:widowControl w:val="0"/>
        <w:spacing w:after="160" w:line="240" w:lineRule="auto"/>
        <w:ind w:left="3969" w:firstLine="0"/>
        <w:rPr>
          <w:rFonts w:ascii="GHEA Grapalat" w:hAnsi="GHEA Grapalat"/>
          <w:i w:val="0"/>
        </w:rPr>
      </w:pPr>
      <w:r w:rsidRPr="00B229B3">
        <w:rPr>
          <w:rFonts w:ascii="GHEA Grapalat" w:hAnsi="GHEA Grapalat" w:cs="Sylfaen"/>
          <w:b/>
        </w:rPr>
        <w:br w:type="page"/>
      </w:r>
    </w:p>
    <w:p w:rsidR="00653CBC" w:rsidRPr="002D10EE" w:rsidRDefault="00653CBC" w:rsidP="002D10EE">
      <w:pPr>
        <w:pStyle w:val="aa"/>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8A4BE8" w:rsidRPr="008A4BE8" w:rsidRDefault="00653CBC" w:rsidP="002D10EE">
      <w:pPr>
        <w:pStyle w:val="aa"/>
        <w:widowControl w:val="0"/>
        <w:spacing w:after="0"/>
        <w:ind w:right="-7" w:firstLine="567"/>
        <w:jc w:val="right"/>
        <w:rPr>
          <w:rFonts w:ascii="GHEA Grapalat" w:hAnsi="GHEA Grapalat"/>
          <w:sz w:val="20"/>
          <w:szCs w:val="20"/>
        </w:rPr>
      </w:pPr>
      <w:r w:rsidRPr="002D10EE">
        <w:rPr>
          <w:rFonts w:ascii="GHEA Grapalat" w:hAnsi="GHEA Grapalat"/>
          <w:sz w:val="20"/>
          <w:szCs w:val="20"/>
        </w:rPr>
        <w:t>Решением Оценочной комиссии</w:t>
      </w:r>
      <w:r w:rsidRPr="002D10EE">
        <w:rPr>
          <w:rFonts w:ascii="GHEA Grapalat" w:hAnsi="GHEA Grapalat"/>
          <w:i/>
          <w:sz w:val="20"/>
          <w:szCs w:val="20"/>
        </w:rPr>
        <w:t xml:space="preserve"> </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008A4BE8" w:rsidRPr="008A4BE8">
        <w:rPr>
          <w:rFonts w:ascii="GHEA Grapalat" w:hAnsi="GHEA Grapalat"/>
          <w:sz w:val="20"/>
          <w:szCs w:val="20"/>
          <w:lang w:val="en-US"/>
        </w:rPr>
        <w:t>AMKHM</w:t>
      </w:r>
      <w:r w:rsidR="008A4BE8" w:rsidRPr="008A4BE8">
        <w:rPr>
          <w:rFonts w:ascii="GHEA Grapalat" w:hAnsi="GHEA Grapalat"/>
          <w:sz w:val="20"/>
          <w:szCs w:val="20"/>
        </w:rPr>
        <w:t xml:space="preserve">_- </w:t>
      </w:r>
      <w:r w:rsidR="008A4BE8" w:rsidRPr="008A4BE8">
        <w:rPr>
          <w:rFonts w:ascii="GHEA Grapalat" w:hAnsi="GHEA Grapalat"/>
          <w:sz w:val="20"/>
          <w:szCs w:val="20"/>
          <w:lang w:val="en-US"/>
        </w:rPr>
        <w:t>GHAShDzB</w:t>
      </w:r>
      <w:r w:rsidR="008A4BE8" w:rsidRPr="008A4BE8">
        <w:rPr>
          <w:rFonts w:ascii="GHEA Grapalat" w:hAnsi="GHEA Grapalat"/>
          <w:sz w:val="20"/>
          <w:szCs w:val="20"/>
        </w:rPr>
        <w:t xml:space="preserve"> -20_/1</w:t>
      </w:r>
    </w:p>
    <w:p w:rsidR="00653CBC" w:rsidRPr="002D10EE" w:rsidRDefault="00653CBC" w:rsidP="002D10EE">
      <w:pPr>
        <w:pStyle w:val="aa"/>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B229B3" w:rsidRPr="00E33BB0">
        <w:rPr>
          <w:rFonts w:ascii="GHEA Grapalat" w:hAnsi="GHEA Grapalat"/>
          <w:i/>
          <w:sz w:val="20"/>
          <w:szCs w:val="20"/>
        </w:rPr>
        <w:t>1</w:t>
      </w:r>
      <w:r w:rsidR="00825239" w:rsidRPr="008E0A3C">
        <w:rPr>
          <w:rFonts w:ascii="GHEA Grapalat" w:hAnsi="GHEA Grapalat"/>
          <w:i/>
          <w:sz w:val="20"/>
          <w:szCs w:val="20"/>
        </w:rPr>
        <w:t>4</w:t>
      </w:r>
      <w:r w:rsidRPr="002D10EE">
        <w:rPr>
          <w:rFonts w:ascii="GHEA Grapalat" w:hAnsi="GHEA Grapalat"/>
          <w:i/>
          <w:sz w:val="20"/>
          <w:szCs w:val="20"/>
        </w:rPr>
        <w:t>.  0</w:t>
      </w:r>
      <w:r w:rsidR="006534BD">
        <w:rPr>
          <w:rFonts w:ascii="GHEA Grapalat" w:hAnsi="GHEA Grapalat"/>
          <w:i/>
          <w:sz w:val="20"/>
          <w:szCs w:val="20"/>
        </w:rPr>
        <w:t>7</w:t>
      </w:r>
      <w:r w:rsidRPr="002D10EE">
        <w:rPr>
          <w:rFonts w:ascii="GHEA Grapalat" w:hAnsi="GHEA Grapalat"/>
          <w:i/>
          <w:sz w:val="20"/>
          <w:szCs w:val="20"/>
        </w:rPr>
        <w:t>,2020г.</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A76C15" w:rsidP="00B46D58">
      <w:pPr>
        <w:pStyle w:val="aa"/>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2D10EE" w:rsidRPr="002D10EE">
        <w:rPr>
          <w:rFonts w:ascii="GHEA Grapalat" w:hAnsi="GHEA Grapalat"/>
          <w:b/>
          <w:sz w:val="20"/>
          <w:szCs w:val="20"/>
        </w:rPr>
        <w:t xml:space="preserve"> </w:t>
      </w:r>
      <w:r w:rsidR="00FF4B9B">
        <w:rPr>
          <w:rFonts w:ascii="GHEA Grapalat" w:hAnsi="GHEA Grapalat"/>
          <w:b/>
          <w:sz w:val="20"/>
          <w:szCs w:val="20"/>
        </w:rPr>
        <w:t xml:space="preserve">ХАЧПАР </w:t>
      </w:r>
      <w:r w:rsidR="00E4122D" w:rsidRPr="00E4122D">
        <w:rPr>
          <w:rFonts w:ascii="GHEA Grapalat" w:hAnsi="GHEA Grapalat"/>
          <w:b/>
          <w:sz w:val="20"/>
          <w:szCs w:val="20"/>
        </w:rPr>
        <w:t xml:space="preserve"> </w:t>
      </w:r>
      <w:r w:rsidR="00653CBC" w:rsidRPr="002D10EE">
        <w:rPr>
          <w:rFonts w:ascii="GHEA Grapalat" w:hAnsi="GHEA Grapalat"/>
          <w:b/>
          <w:sz w:val="20"/>
          <w:szCs w:val="20"/>
        </w:rPr>
        <w:t xml:space="preserve">МУНИЦИПАЛИТЕТ </w:t>
      </w:r>
      <w:r w:rsidRPr="002D10EE">
        <w:rPr>
          <w:rFonts w:ascii="GHEA Grapalat" w:hAnsi="GHEA Grapalat"/>
          <w:b/>
          <w:sz w:val="20"/>
          <w:szCs w:val="20"/>
        </w:rPr>
        <w:t>"</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0763E5" w:rsidP="00B46D58">
      <w:pPr>
        <w:pStyle w:val="aa"/>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653CBC" w:rsidRPr="00E92710" w:rsidRDefault="00653CBC" w:rsidP="00E4122D">
      <w:pPr>
        <w:jc w:val="center"/>
        <w:rPr>
          <w:rFonts w:ascii="Sylfaen" w:eastAsia="Calibri" w:hAnsi="Sylfaen"/>
          <w:sz w:val="22"/>
          <w:szCs w:val="22"/>
          <w:lang w:eastAsia="en-US" w:bidi="ar-SA"/>
        </w:rPr>
      </w:pPr>
      <w:r w:rsidRPr="00E92710">
        <w:rPr>
          <w:rFonts w:ascii="GHEA Grapalat" w:hAnsi="GHEA Grapalat"/>
          <w:sz w:val="22"/>
          <w:szCs w:val="22"/>
        </w:rPr>
        <w:t xml:space="preserve">НА ЗАПРОС КОТИРОВОК, ОБЪЯВЛЕННЫЙ С ЦЕЛЬЮ  </w:t>
      </w:r>
      <w:r w:rsidR="00E4122D" w:rsidRPr="00E92710">
        <w:rPr>
          <w:rFonts w:ascii="Calibri" w:eastAsia="Calibri" w:hAnsi="Calibri"/>
          <w:sz w:val="22"/>
          <w:szCs w:val="22"/>
          <w:lang w:eastAsia="en-US" w:bidi="ar-SA"/>
        </w:rPr>
        <w:t xml:space="preserve"> </w:t>
      </w:r>
      <w:r w:rsidR="00FF4B9B" w:rsidRPr="00FF4B9B">
        <w:rPr>
          <w:rFonts w:ascii="GHEA Grapalat" w:eastAsia="Calibri" w:hAnsi="GHEA Grapalat"/>
          <w:sz w:val="22"/>
          <w:szCs w:val="22"/>
          <w:lang w:eastAsia="en-US" w:bidi="ar-SA"/>
        </w:rPr>
        <w:t xml:space="preserve">Работы по газификации 1-й, 2-й, 9-й, 11-й 20-й и 21-й улиц общины Хачпар, Араратской области, РА </w:t>
      </w:r>
      <w:r w:rsidR="00E4122D" w:rsidRPr="00E92710">
        <w:rPr>
          <w:rFonts w:ascii="GHEA Grapalat" w:eastAsia="Calibri" w:hAnsi="GHEA Grapalat"/>
          <w:sz w:val="22"/>
          <w:szCs w:val="22"/>
          <w:lang w:eastAsia="en-US" w:bidi="ar-SA"/>
        </w:rPr>
        <w:t xml:space="preserve">  </w:t>
      </w:r>
      <w:r w:rsidRPr="00E92710">
        <w:rPr>
          <w:rFonts w:ascii="GHEA Grapalat" w:hAnsi="GHEA Grapalat"/>
          <w:sz w:val="22"/>
          <w:szCs w:val="22"/>
        </w:rPr>
        <w:t xml:space="preserve">АРАРАТСКИЙ ОБЛАСТЬ  </w:t>
      </w:r>
      <w:r w:rsidR="00FF4B9B" w:rsidRPr="00FF4B9B">
        <w:rPr>
          <w:rFonts w:ascii="GHEA Grapalat" w:hAnsi="GHEA Grapalat"/>
          <w:sz w:val="22"/>
          <w:szCs w:val="22"/>
        </w:rPr>
        <w:t>ХАЧПАР</w:t>
      </w:r>
      <w:r w:rsidRPr="00E92710">
        <w:rPr>
          <w:rFonts w:ascii="GHEA Grapalat" w:hAnsi="GHEA Grapalat"/>
          <w:sz w:val="22"/>
          <w:szCs w:val="22"/>
        </w:rPr>
        <w:t>СКОЙ ОБЩИНЫ "</w:t>
      </w:r>
    </w:p>
    <w:p w:rsidR="00CE0D95" w:rsidRPr="002D10EE" w:rsidRDefault="006534BD" w:rsidP="00B46D58">
      <w:pPr>
        <w:pStyle w:val="aa"/>
        <w:widowControl w:val="0"/>
        <w:spacing w:after="160"/>
        <w:ind w:right="-7" w:firstLine="567"/>
        <w:jc w:val="center"/>
        <w:rPr>
          <w:rFonts w:ascii="GHEA Grapalat" w:hAnsi="GHEA Grapalat"/>
          <w:sz w:val="20"/>
          <w:szCs w:val="20"/>
        </w:rPr>
      </w:pPr>
      <w:r>
        <w:rPr>
          <w:rFonts w:ascii="GHEA Grapalat" w:hAnsi="GHEA Grapalat"/>
          <w:sz w:val="20"/>
          <w:szCs w:val="20"/>
        </w:rPr>
        <w:t xml:space="preserve"> </w:t>
      </w:r>
    </w:p>
    <w:p w:rsidR="006534BD" w:rsidRPr="006534BD" w:rsidRDefault="006534BD" w:rsidP="006534BD">
      <w:pPr>
        <w:widowControl w:val="0"/>
        <w:spacing w:after="160"/>
        <w:ind w:right="-7" w:firstLine="567"/>
        <w:jc w:val="center"/>
        <w:rPr>
          <w:rFonts w:ascii="GHEA Grapalat" w:hAnsi="GHEA Grapalat"/>
          <w:b/>
          <w:sz w:val="20"/>
          <w:szCs w:val="20"/>
        </w:rPr>
      </w:pPr>
      <w:r w:rsidRPr="006534B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2D10EE" w:rsidRDefault="00CE0D9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E4122D" w:rsidRPr="00E4122D" w:rsidRDefault="00E4122D" w:rsidP="00E4122D">
      <w:pPr>
        <w:widowControl w:val="0"/>
        <w:spacing w:after="160"/>
        <w:jc w:val="center"/>
        <w:rPr>
          <w:rFonts w:ascii="GHEA Grapalat" w:hAnsi="GHEA Grapalat"/>
          <w:sz w:val="20"/>
          <w:szCs w:val="20"/>
        </w:rPr>
      </w:pPr>
      <w:r w:rsidRPr="00E4122D">
        <w:rPr>
          <w:rFonts w:ascii="GHEA Grapalat" w:hAnsi="GHEA Grapalat"/>
          <w:sz w:val="20"/>
          <w:szCs w:val="20"/>
        </w:rPr>
        <w:t xml:space="preserve">НА ЗАПРОС КОТИРОВОК, ОБЪЯВЛЕННЫЙ С ЦЕЛЬЮ   </w:t>
      </w:r>
      <w:r w:rsidR="00FF4B9B" w:rsidRPr="00FF4B9B">
        <w:rPr>
          <w:rFonts w:ascii="GHEA Grapalat" w:hAnsi="GHEA Grapalat"/>
          <w:sz w:val="20"/>
          <w:szCs w:val="20"/>
        </w:rPr>
        <w:t>Работы по газификации 1-й, 2-й, 9-й, 11-й 20-й и 21-й улиц общины Хачпар, Араратской области, РА</w:t>
      </w:r>
      <w:r w:rsidRPr="00E4122D">
        <w:rPr>
          <w:rFonts w:ascii="GHEA Grapalat" w:hAnsi="GHEA Grapalat"/>
          <w:sz w:val="20"/>
          <w:szCs w:val="20"/>
        </w:rPr>
        <w:t xml:space="preserve">  АРАРАТСКИЙ ОБЛАСТЬ  </w:t>
      </w:r>
      <w:r w:rsidR="00FF4B9B" w:rsidRPr="00FF4B9B">
        <w:rPr>
          <w:rFonts w:ascii="GHEA Grapalat" w:hAnsi="GHEA Grapalat"/>
          <w:sz w:val="20"/>
          <w:szCs w:val="20"/>
        </w:rPr>
        <w:t>ХАЧПАР</w:t>
      </w:r>
      <w:r w:rsidRPr="00E4122D">
        <w:rPr>
          <w:rFonts w:ascii="GHEA Grapalat" w:hAnsi="GHEA Grapalat"/>
          <w:sz w:val="20"/>
          <w:szCs w:val="20"/>
        </w:rPr>
        <w:t>СКОЙ ОБЩИНЫ "</w:t>
      </w:r>
    </w:p>
    <w:p w:rsidR="00653CBC" w:rsidRPr="008F7CEF" w:rsidRDefault="00E4122D" w:rsidP="00E4122D">
      <w:pPr>
        <w:widowControl w:val="0"/>
        <w:spacing w:after="160"/>
        <w:jc w:val="center"/>
        <w:rPr>
          <w:rFonts w:ascii="GHEA Grapalat" w:hAnsi="GHEA Grapalat"/>
          <w:b/>
          <w:sz w:val="20"/>
          <w:szCs w:val="20"/>
        </w:rPr>
      </w:pPr>
      <w:r w:rsidRPr="00E4122D">
        <w:rPr>
          <w:rFonts w:ascii="GHEA Grapalat" w:hAnsi="GHEA Grapalat"/>
          <w:sz w:val="20"/>
          <w:szCs w:val="20"/>
        </w:rPr>
        <w:t xml:space="preserve"> </w:t>
      </w:r>
      <w:r w:rsidR="00160AE4"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r w:rsidRPr="002D10EE">
        <w:rPr>
          <w:rFonts w:ascii="GHEA Grapalat" w:hAnsi="GHEA Grapalat"/>
          <w:b/>
          <w:sz w:val="20"/>
          <w:szCs w:val="20"/>
        </w:rPr>
        <w:t>ОБЪЯВЛЕННЫЙ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r w:rsidR="00087A30"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r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E17B7F"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 xml:space="preserve">               </w:t>
      </w:r>
      <w:r w:rsidR="00096865" w:rsidRPr="002D10EE">
        <w:rPr>
          <w:rFonts w:ascii="GHEA Grapalat" w:hAnsi="GHEA Grapalat"/>
          <w:spacing w:val="-6"/>
          <w:sz w:val="20"/>
          <w:szCs w:val="20"/>
        </w:rPr>
        <w:t xml:space="preserve">Настоящее Приглашение предоставляется в дополнение к объявлению об </w:t>
      </w:r>
      <w:r w:rsidR="002D10EE">
        <w:rPr>
          <w:rFonts w:ascii="GHEA Grapalat" w:hAnsi="GHEA Grapalat"/>
          <w:spacing w:val="-6"/>
          <w:sz w:val="20"/>
          <w:szCs w:val="20"/>
        </w:rPr>
        <w:t>запросе катировок</w:t>
      </w:r>
      <w:r w:rsidR="00096865" w:rsidRPr="002D10EE">
        <w:rPr>
          <w:rFonts w:ascii="GHEA Grapalat" w:hAnsi="GHEA Grapalat"/>
          <w:spacing w:val="-6"/>
          <w:sz w:val="20"/>
          <w:szCs w:val="20"/>
        </w:rPr>
        <w:t xml:space="preserve">, проводимом под кодом </w:t>
      </w:r>
      <w:r w:rsidR="008A4BE8" w:rsidRPr="008A4BE8">
        <w:rPr>
          <w:rFonts w:ascii="GHEA Grapalat" w:hAnsi="GHEA Grapalat"/>
          <w:b/>
          <w:spacing w:val="-6"/>
          <w:sz w:val="20"/>
          <w:szCs w:val="20"/>
        </w:rPr>
        <w:t xml:space="preserve">AMKHM_- GHAShDzB -20_/1 </w:t>
      </w:r>
      <w:r w:rsidR="00096865"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4E79F3" w:rsidRPr="002D10EE">
        <w:rPr>
          <w:rFonts w:ascii="GHEA Grapalat" w:hAnsi="GHEA Grapalat"/>
          <w:b/>
          <w:sz w:val="20"/>
          <w:szCs w:val="20"/>
        </w:rPr>
        <w:t xml:space="preserve"> </w:t>
      </w:r>
      <w:r w:rsidR="00FF4B9B" w:rsidRPr="00FF4B9B">
        <w:rPr>
          <w:rFonts w:ascii="GHEA Grapalat" w:hAnsi="GHEA Grapalat"/>
          <w:b/>
          <w:sz w:val="20"/>
          <w:szCs w:val="20"/>
        </w:rPr>
        <w:t xml:space="preserve">Хачпар </w:t>
      </w:r>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4122D" w:rsidRDefault="00A81DD5" w:rsidP="00E4122D">
      <w:pPr>
        <w:jc w:val="center"/>
        <w:rPr>
          <w:rFonts w:ascii="Sylfaen" w:hAnsi="Sylfaen"/>
          <w:i/>
          <w:sz w:val="20"/>
          <w:szCs w:val="20"/>
          <w:u w:val="single"/>
          <w:lang w:val="af-ZA" w:eastAsia="en-US" w:bidi="ar-SA"/>
        </w:rPr>
      </w:pPr>
      <w:r w:rsidRPr="00E4122D">
        <w:rPr>
          <w:rFonts w:ascii="GHEA Grapalat" w:hAnsi="GHEA Grapalat"/>
          <w:sz w:val="20"/>
          <w:szCs w:val="20"/>
        </w:rPr>
        <w:t>Адрес электронной почты секретаря оценочной комиссии "</w:t>
      </w:r>
      <w:r w:rsidR="00B229B3" w:rsidRPr="00E4122D">
        <w:rPr>
          <w:sz w:val="20"/>
          <w:szCs w:val="20"/>
        </w:rPr>
        <w:t xml:space="preserve"> </w:t>
      </w:r>
      <w:r w:rsidR="008A4BE8" w:rsidRPr="008A4BE8">
        <w:rPr>
          <w:rFonts w:ascii="Sylfaen" w:hAnsi="Sylfaen"/>
          <w:i/>
          <w:sz w:val="20"/>
          <w:szCs w:val="20"/>
          <w:lang w:val="af-ZA" w:eastAsia="en-US" w:bidi="ar-SA"/>
        </w:rPr>
        <w:t>khachpar.gyughapetaran@mail.ru&gt;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 xml:space="preserve">Предметом закупки является </w:t>
      </w:r>
      <w:r w:rsidRPr="006534BD">
        <w:rPr>
          <w:rFonts w:ascii="GHEA Grapalat" w:hAnsi="GHEA Grapalat"/>
          <w:i w:val="0"/>
        </w:rPr>
        <w:t>приобретение "</w:t>
      </w:r>
      <w:r w:rsidR="004E79F3" w:rsidRPr="006534BD">
        <w:rPr>
          <w:rFonts w:ascii="GHEA Grapalat" w:hAnsi="GHEA Grapalat"/>
          <w:i w:val="0"/>
          <w:lang w:eastAsia="en-US" w:bidi="ar-SA"/>
        </w:rPr>
        <w:t xml:space="preserve"> </w:t>
      </w:r>
      <w:r w:rsidR="00FF4B9B" w:rsidRPr="00FF4B9B">
        <w:rPr>
          <w:rFonts w:ascii="GHEA Grapalat" w:hAnsi="GHEA Grapalat"/>
          <w:i w:val="0"/>
          <w:lang w:eastAsia="en-US" w:bidi="ar-SA"/>
        </w:rPr>
        <w:t>Работы по газификации 1-й, 2-й, 9-й, 11-й 20-</w:t>
      </w:r>
      <w:r w:rsidR="00FF4B9B">
        <w:rPr>
          <w:rFonts w:ascii="GHEA Grapalat" w:hAnsi="GHEA Grapalat"/>
          <w:i w:val="0"/>
          <w:lang w:eastAsia="en-US" w:bidi="ar-SA"/>
        </w:rPr>
        <w:t>й и 21-й улиц общины</w:t>
      </w:r>
      <w:r w:rsidR="00FF4B9B" w:rsidRPr="00FF4B9B">
        <w:rPr>
          <w:rFonts w:ascii="GHEA Grapalat" w:hAnsi="GHEA Grapalat"/>
          <w:i w:val="0"/>
          <w:lang w:eastAsia="en-US" w:bidi="ar-SA"/>
        </w:rPr>
        <w:t xml:space="preserve"> </w:t>
      </w:r>
      <w:r w:rsidRPr="006534BD">
        <w:rPr>
          <w:rFonts w:ascii="GHEA Grapalat" w:hAnsi="GHEA Grapalat"/>
          <w:i w:val="0"/>
        </w:rPr>
        <w:t xml:space="preserve">" (далее — также </w:t>
      </w:r>
      <w:r w:rsidR="00EE6232" w:rsidRPr="006534BD">
        <w:rPr>
          <w:rFonts w:ascii="GHEA Grapalat" w:hAnsi="GHEA Grapalat"/>
          <w:i w:val="0"/>
        </w:rPr>
        <w:t>работа</w:t>
      </w:r>
      <w:r w:rsidRPr="006534BD">
        <w:rPr>
          <w:rFonts w:ascii="GHEA Grapalat" w:hAnsi="GHEA Grapalat"/>
          <w:i w:val="0"/>
        </w:rPr>
        <w:t>) для нужд "</w:t>
      </w:r>
      <w:r w:rsidR="004E79F3" w:rsidRPr="006534BD">
        <w:rPr>
          <w:rFonts w:ascii="GHEA Grapalat" w:hAnsi="GHEA Grapalat"/>
          <w:i w:val="0"/>
        </w:rPr>
        <w:t xml:space="preserve"> Араратский область РА, </w:t>
      </w:r>
      <w:r w:rsidR="00FF4B9B" w:rsidRPr="00FF4B9B">
        <w:rPr>
          <w:rFonts w:ascii="GHEA Grapalat" w:hAnsi="GHEA Grapalat"/>
          <w:i w:val="0"/>
        </w:rPr>
        <w:t xml:space="preserve">Хачпар </w:t>
      </w:r>
      <w:r w:rsidR="006534BD" w:rsidRPr="006534BD">
        <w:rPr>
          <w:rFonts w:ascii="GHEA Grapalat" w:hAnsi="GHEA Grapalat"/>
          <w:i w:val="0"/>
        </w:rPr>
        <w:t xml:space="preserve"> </w:t>
      </w:r>
      <w:r w:rsidR="004E79F3" w:rsidRPr="002D10EE">
        <w:rPr>
          <w:rFonts w:ascii="GHEA Grapalat" w:hAnsi="GHEA Grapalat"/>
          <w:i w:val="0"/>
        </w:rPr>
        <w:t xml:space="preserve">община </w:t>
      </w:r>
      <w:r w:rsidRPr="002D10EE">
        <w:rPr>
          <w:rFonts w:ascii="GHEA Grapalat" w:hAnsi="GHEA Grapalat"/>
          <w:i w:val="0"/>
        </w:rPr>
        <w:t>", которые сгруппированы в лоты "</w:t>
      </w:r>
      <w:r w:rsidR="005C7409" w:rsidRPr="005C7409">
        <w:rPr>
          <w:rFonts w:ascii="GHEA Grapalat" w:hAnsi="GHEA Grapalat"/>
          <w:i w:val="0"/>
        </w:rPr>
        <w:t>1</w:t>
      </w:r>
      <w:r w:rsidRPr="002D10E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2D10EE" w:rsidTr="004E0B7B">
        <w:trPr>
          <w:jc w:val="center"/>
        </w:trPr>
        <w:tc>
          <w:tcPr>
            <w:tcW w:w="1530"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7704"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4E0B7B">
        <w:trPr>
          <w:jc w:val="center"/>
        </w:trPr>
        <w:tc>
          <w:tcPr>
            <w:tcW w:w="1530" w:type="dxa"/>
            <w:vAlign w:val="center"/>
          </w:tcPr>
          <w:p w:rsidR="004E79F3" w:rsidRPr="002D10EE" w:rsidRDefault="004E79F3" w:rsidP="00B46D58">
            <w:pPr>
              <w:pStyle w:val="23"/>
              <w:widowControl w:val="0"/>
              <w:spacing w:after="120" w:line="240" w:lineRule="auto"/>
              <w:ind w:firstLine="0"/>
              <w:jc w:val="center"/>
              <w:rPr>
                <w:rFonts w:ascii="GHEA Grapalat" w:hAnsi="GHEA Grapalat"/>
              </w:rPr>
            </w:pPr>
            <w:r w:rsidRPr="002D10EE">
              <w:rPr>
                <w:rFonts w:ascii="GHEA Grapalat" w:hAnsi="GHEA Grapalat"/>
              </w:rPr>
              <w:t>1</w:t>
            </w:r>
          </w:p>
        </w:tc>
        <w:tc>
          <w:tcPr>
            <w:tcW w:w="7704" w:type="dxa"/>
            <w:vAlign w:val="center"/>
          </w:tcPr>
          <w:p w:rsidR="004E79F3" w:rsidRPr="002D10EE" w:rsidRDefault="004E79F3" w:rsidP="00B229B3">
            <w:pPr>
              <w:pStyle w:val="23"/>
              <w:widowControl w:val="0"/>
              <w:spacing w:after="120" w:line="240" w:lineRule="auto"/>
              <w:ind w:firstLine="0"/>
              <w:rPr>
                <w:rFonts w:ascii="GHEA Grapalat" w:hAnsi="GHEA Grapalat"/>
                <w:u w:val="single"/>
                <w:vertAlign w:val="subscript"/>
              </w:rPr>
            </w:pPr>
            <w:r w:rsidRPr="002D10EE">
              <w:rPr>
                <w:rFonts w:ascii="GHEA Grapalat" w:hAnsi="GHEA Grapalat"/>
                <w:u w:val="single"/>
              </w:rPr>
              <w:t>"</w:t>
            </w:r>
            <w:r w:rsidRPr="002D10EE">
              <w:rPr>
                <w:rFonts w:ascii="GHEA Grapalat" w:hAnsi="GHEA Grapalat"/>
                <w:lang w:eastAsia="en-US" w:bidi="ar-SA"/>
              </w:rPr>
              <w:t xml:space="preserve"> </w:t>
            </w:r>
            <w:r w:rsidR="00FF4B9B" w:rsidRPr="00FF4B9B">
              <w:rPr>
                <w:rFonts w:ascii="GHEA Grapalat" w:hAnsi="GHEA Grapalat"/>
                <w:lang w:eastAsia="en-US" w:bidi="ar-SA"/>
              </w:rPr>
              <w:t>Работы по газификации 1-й, 2-й, 9-й, 11-й 20-й и 21-й улиц общин</w:t>
            </w:r>
            <w:r w:rsidR="00FF4B9B">
              <w:rPr>
                <w:rFonts w:ascii="GHEA Grapalat" w:hAnsi="GHEA Grapalat"/>
                <w:lang w:eastAsia="en-US" w:bidi="ar-SA"/>
              </w:rPr>
              <w:t>ы</w:t>
            </w:r>
            <w:r w:rsidR="00E4122D" w:rsidRPr="00E4122D">
              <w:rPr>
                <w:rFonts w:ascii="GHEA Grapalat" w:hAnsi="GHEA Grapalat"/>
                <w:lang w:eastAsia="en-US" w:bidi="ar-SA"/>
              </w:rPr>
              <w:t>,</w:t>
            </w:r>
            <w:r w:rsidR="006534BD" w:rsidRPr="006534BD">
              <w:rPr>
                <w:rFonts w:ascii="GHEA Grapalat" w:hAnsi="GHEA Grapalat"/>
                <w:lang w:eastAsia="en-US" w:bidi="ar-SA"/>
              </w:rPr>
              <w:t xml:space="preserve"> </w:t>
            </w:r>
            <w:r w:rsidRPr="002D10EE">
              <w:rPr>
                <w:rFonts w:ascii="GHEA Grapalat" w:hAnsi="GHEA Grapalat"/>
                <w:u w:val="single"/>
              </w:rPr>
              <w:t>№ 1"</w:t>
            </w:r>
          </w:p>
        </w:tc>
      </w:tr>
    </w:tbl>
    <w:p w:rsidR="00096865" w:rsidRPr="002D10EE" w:rsidRDefault="00816505" w:rsidP="00B46D58">
      <w:pPr>
        <w:pStyle w:val="23"/>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096865" w:rsidP="00B46D58">
      <w:pPr>
        <w:widowControl w:val="0"/>
        <w:spacing w:after="160"/>
        <w:ind w:firstLine="567"/>
        <w:jc w:val="center"/>
        <w:rPr>
          <w:rFonts w:ascii="GHEA Grapalat" w:hAnsi="GHEA Grapalat" w:cs="Sylfaen"/>
          <w:i/>
          <w:sz w:val="20"/>
          <w:szCs w:val="20"/>
        </w:rPr>
      </w:pP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4E79F3"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 xml:space="preserve">          </w:t>
      </w:r>
      <w:r w:rsidR="00753E6E" w:rsidRPr="002D10EE">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D10EE">
        <w:rPr>
          <w:rFonts w:ascii="GHEA Grapalat" w:hAnsi="GHEA Grapalat"/>
          <w:color w:val="000000"/>
          <w:sz w:val="20"/>
          <w:szCs w:val="20"/>
        </w:rPr>
        <w:t xml:space="preserve"> </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 xml:space="preserve">2)физические и юридические лица считаются взаимосвязанными, если они действовали согласованно, исходя </w:t>
      </w:r>
      <w:r w:rsidRPr="002D10EE">
        <w:rPr>
          <w:rFonts w:ascii="GHEA Grapalat" w:hAnsi="GHEA Grapalat"/>
          <w:color w:val="000000"/>
          <w:sz w:val="20"/>
          <w:szCs w:val="20"/>
        </w:rPr>
        <w:lastRenderedPageBreak/>
        <w:t>из общих экономических интересов, или если данное физическое лицо либо член его семьи является:</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а.участником, распоряжающимся более чем десятью процентами акций данного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6375B" w:rsidRDefault="00096865" w:rsidP="004E79F3">
      <w:pPr>
        <w:widowControl w:val="0"/>
        <w:tabs>
          <w:tab w:val="left" w:pos="1134"/>
        </w:tabs>
        <w:jc w:val="both"/>
        <w:rPr>
          <w:rFonts w:ascii="GHEA Grapalat" w:hAnsi="GHEA Grapalat" w:cs="Arial Armenian"/>
          <w:sz w:val="20"/>
          <w:szCs w:val="20"/>
        </w:rPr>
      </w:pPr>
      <w:r w:rsidRPr="00A6375B">
        <w:rPr>
          <w:rFonts w:ascii="GHEA Grapalat" w:hAnsi="GHEA Grapalat"/>
          <w:sz w:val="20"/>
          <w:szCs w:val="20"/>
        </w:rPr>
        <w:t>2.4</w:t>
      </w:r>
      <w:r w:rsidR="00D13662" w:rsidRPr="00A6375B">
        <w:rPr>
          <w:rFonts w:ascii="GHEA Grapalat" w:hAnsi="GHEA Grapalat"/>
          <w:sz w:val="20"/>
          <w:szCs w:val="20"/>
        </w:rPr>
        <w:t>.</w:t>
      </w:r>
      <w:r w:rsidRPr="00A6375B">
        <w:rPr>
          <w:rFonts w:ascii="GHEA Grapalat" w:hAnsi="GHEA Grapalat"/>
          <w:sz w:val="20"/>
          <w:szCs w:val="20"/>
        </w:rPr>
        <w:t>Участник</w:t>
      </w:r>
      <w:r w:rsidR="000C3F69" w:rsidRPr="00A6375B">
        <w:rPr>
          <w:rFonts w:ascii="GHEA Grapalat" w:hAnsi="GHEA Grapalat"/>
          <w:sz w:val="20"/>
          <w:szCs w:val="20"/>
        </w:rPr>
        <w:t>,</w:t>
      </w:r>
      <w:r w:rsidRPr="00A6375B">
        <w:rPr>
          <w:rFonts w:ascii="GHEA Grapalat" w:hAnsi="GHEA Grapalat"/>
          <w:sz w:val="20"/>
          <w:szCs w:val="20"/>
        </w:rPr>
        <w:t xml:space="preserve"> </w:t>
      </w:r>
      <w:r w:rsidR="002C1D72" w:rsidRPr="00A6375B">
        <w:rPr>
          <w:rFonts w:ascii="GHEA Grapalat" w:hAnsi="GHEA Grapalat"/>
          <w:sz w:val="20"/>
          <w:szCs w:val="20"/>
        </w:rPr>
        <w:t xml:space="preserve">в случае признания </w:t>
      </w:r>
      <w:r w:rsidR="00876D7D" w:rsidRPr="00A6375B">
        <w:rPr>
          <w:rFonts w:ascii="GHEA Grapalat" w:hAnsi="GHEA Grapalat"/>
          <w:sz w:val="20"/>
          <w:szCs w:val="20"/>
        </w:rPr>
        <w:t>ото</w:t>
      </w:r>
      <w:r w:rsidR="002C1D72" w:rsidRPr="00A6375B">
        <w:rPr>
          <w:rFonts w:ascii="GHEA Grapalat" w:hAnsi="GHEA Grapalat"/>
          <w:sz w:val="20"/>
          <w:szCs w:val="20"/>
        </w:rPr>
        <w:t>бранным участником</w:t>
      </w:r>
      <w:r w:rsidR="000C3F69" w:rsidRPr="00A6375B">
        <w:rPr>
          <w:rFonts w:ascii="GHEA Grapalat" w:hAnsi="GHEA Grapalat"/>
          <w:sz w:val="20"/>
          <w:szCs w:val="20"/>
        </w:rPr>
        <w:t>,</w:t>
      </w:r>
      <w:r w:rsidR="002C1D72" w:rsidRPr="00A6375B">
        <w:rPr>
          <w:rFonts w:ascii="GHEA Grapalat" w:hAnsi="GHEA Grapalat"/>
          <w:sz w:val="20"/>
          <w:szCs w:val="20"/>
        </w:rPr>
        <w:t xml:space="preserve"> в срок</w:t>
      </w:r>
      <w:r w:rsidR="00BB67B5" w:rsidRPr="00A6375B">
        <w:rPr>
          <w:rFonts w:ascii="GHEA Grapalat" w:hAnsi="GHEA Grapalat"/>
          <w:sz w:val="20"/>
          <w:szCs w:val="20"/>
        </w:rPr>
        <w:t>и</w:t>
      </w:r>
      <w:r w:rsidR="002C1D72" w:rsidRPr="00A6375B">
        <w:rPr>
          <w:rFonts w:ascii="GHEA Grapalat" w:hAnsi="GHEA Grapalat"/>
          <w:sz w:val="20"/>
          <w:szCs w:val="20"/>
        </w:rPr>
        <w:t xml:space="preserve"> и порядке, установленны</w:t>
      </w:r>
      <w:r w:rsidR="00180D64" w:rsidRPr="00A6375B">
        <w:rPr>
          <w:rFonts w:ascii="GHEA Grapalat" w:hAnsi="GHEA Grapalat"/>
          <w:sz w:val="20"/>
          <w:szCs w:val="20"/>
        </w:rPr>
        <w:t>ми</w:t>
      </w:r>
      <w:r w:rsidR="002C1D72" w:rsidRPr="00A6375B">
        <w:rPr>
          <w:rFonts w:ascii="GHEA Grapalat" w:hAnsi="GHEA Grapalat"/>
          <w:sz w:val="20"/>
          <w:szCs w:val="20"/>
        </w:rPr>
        <w:t xml:space="preserve"> статьей 35 </w:t>
      </w:r>
      <w:r w:rsidR="00876D7D" w:rsidRPr="00A6375B">
        <w:rPr>
          <w:rFonts w:ascii="GHEA Grapalat" w:hAnsi="GHEA Grapalat"/>
          <w:sz w:val="20"/>
          <w:szCs w:val="20"/>
        </w:rPr>
        <w:t>З</w:t>
      </w:r>
      <w:r w:rsidR="002C1D72" w:rsidRPr="00A6375B">
        <w:rPr>
          <w:rFonts w:ascii="GHEA Grapalat" w:hAnsi="GHEA Grapalat"/>
          <w:sz w:val="20"/>
          <w:szCs w:val="20"/>
        </w:rPr>
        <w:t xml:space="preserve">акона, </w:t>
      </w:r>
      <w:r w:rsidR="00466F7A" w:rsidRPr="00A6375B">
        <w:rPr>
          <w:rFonts w:ascii="GHEA Grapalat" w:hAnsi="GHEA Grapalat"/>
          <w:sz w:val="20"/>
          <w:szCs w:val="20"/>
        </w:rPr>
        <w:t xml:space="preserve">представляет </w:t>
      </w:r>
      <w:r w:rsidR="002C1D72" w:rsidRPr="00A6375B">
        <w:rPr>
          <w:rFonts w:ascii="GHEA Grapalat" w:hAnsi="GHEA Grapalat"/>
          <w:sz w:val="20"/>
          <w:szCs w:val="20"/>
        </w:rPr>
        <w:t>обеспеч</w:t>
      </w:r>
      <w:r w:rsidR="00466F7A" w:rsidRPr="00A6375B">
        <w:rPr>
          <w:rFonts w:ascii="GHEA Grapalat" w:hAnsi="GHEA Grapalat"/>
          <w:sz w:val="20"/>
          <w:szCs w:val="20"/>
        </w:rPr>
        <w:t>ение</w:t>
      </w:r>
      <w:r w:rsidR="002C1D72" w:rsidRPr="00A6375B">
        <w:rPr>
          <w:rFonts w:ascii="GHEA Grapalat" w:hAnsi="GHEA Grapalat"/>
          <w:sz w:val="20"/>
          <w:szCs w:val="20"/>
        </w:rPr>
        <w:t xml:space="preserve"> квалификаци</w:t>
      </w:r>
      <w:r w:rsidR="00466F7A" w:rsidRPr="00A6375B">
        <w:rPr>
          <w:rFonts w:ascii="GHEA Grapalat" w:hAnsi="GHEA Grapalat"/>
          <w:sz w:val="20"/>
          <w:szCs w:val="20"/>
        </w:rPr>
        <w:t>и</w:t>
      </w:r>
      <w:r w:rsidR="002C1D72" w:rsidRPr="00A6375B">
        <w:rPr>
          <w:rFonts w:ascii="GHEA Grapalat" w:hAnsi="GHEA Grapalat"/>
          <w:sz w:val="20"/>
          <w:szCs w:val="20"/>
        </w:rPr>
        <w:t xml:space="preserve"> в размере представленного им ценового предложения</w:t>
      </w:r>
      <w:r w:rsidR="000964F1" w:rsidRPr="00A6375B">
        <w:rPr>
          <w:rFonts w:ascii="GHEA Grapalat" w:hAnsi="GHEA Grapalat"/>
          <w:sz w:val="20"/>
          <w:szCs w:val="20"/>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2.</w:t>
      </w:r>
      <w:r w:rsidR="00DA4643" w:rsidRPr="00A6375B">
        <w:rPr>
          <w:rFonts w:ascii="GHEA Grapalat" w:hAnsi="GHEA Grapalat"/>
          <w:sz w:val="20"/>
        </w:rPr>
        <w:t>5</w:t>
      </w:r>
      <w:r w:rsidR="000A15F9" w:rsidRPr="00A6375B">
        <w:rPr>
          <w:rFonts w:ascii="GHEA Grapalat" w:hAnsi="GHEA Grapalat"/>
          <w:sz w:val="20"/>
        </w:rPr>
        <w:t>.</w:t>
      </w:r>
      <w:r w:rsidRPr="00A6375B">
        <w:rPr>
          <w:rFonts w:ascii="GHEA Grapalat" w:hAnsi="GHEA Grapalat"/>
          <w:sz w:val="20"/>
        </w:rPr>
        <w:t>Заключаемый в рамках настоящей процедуры договор может быть осуществлен посредством заключения</w:t>
      </w:r>
      <w:r w:rsidRPr="002D10EE">
        <w:rPr>
          <w:rFonts w:ascii="GHEA Grapalat" w:hAnsi="GHEA Grapalat"/>
          <w:sz w:val="20"/>
        </w:rPr>
        <w:t xml:space="preserve">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796008" w:rsidRPr="002D10EE">
        <w:rPr>
          <w:rFonts w:ascii="GHEA Grapalat" w:hAnsi="GHEA Grapalat"/>
          <w:sz w:val="20"/>
        </w:rPr>
        <w:t xml:space="preserve"> </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23"/>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af6"/>
          <w:rFonts w:ascii="GHEA Grapalat" w:hAnsi="GHEA Grapalat"/>
          <w:sz w:val="20"/>
          <w:szCs w:val="20"/>
        </w:rPr>
        <w:footnoteReference w:customMarkFollows="1" w:id="1"/>
        <w:t>5</w:t>
      </w:r>
      <w:r w:rsidRPr="002D10EE">
        <w:rPr>
          <w:rFonts w:ascii="GHEA Grapalat" w:hAnsi="GHEA Grapalat"/>
          <w:sz w:val="20"/>
          <w:szCs w:val="20"/>
        </w:rPr>
        <w:t>.</w:t>
      </w:r>
      <w:r w:rsidR="00AA7117" w:rsidRPr="002D10EE">
        <w:rPr>
          <w:rFonts w:ascii="GHEA Grapalat" w:hAnsi="GHEA Grapalat"/>
          <w:sz w:val="20"/>
          <w:szCs w:val="20"/>
        </w:rPr>
        <w:t xml:space="preserve">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w:t>
      </w:r>
      <w:r w:rsidRPr="002D10EE">
        <w:rPr>
          <w:rFonts w:ascii="GHEA Grapalat" w:hAnsi="GHEA Grapalat"/>
          <w:sz w:val="20"/>
          <w:szCs w:val="20"/>
        </w:rPr>
        <w:t xml:space="preserve"> </w:t>
      </w:r>
      <w:r w:rsidRPr="002D10EE">
        <w:rPr>
          <w:rFonts w:ascii="GHEA Grapalat" w:hAnsi="GHEA Grapalat" w:cs="GHEA Grapalat"/>
          <w:sz w:val="20"/>
          <w:szCs w:val="20"/>
        </w:rPr>
        <w:t>установленного</w:t>
      </w:r>
      <w:r w:rsidRPr="002D10EE">
        <w:rPr>
          <w:rFonts w:ascii="GHEA Grapalat" w:hAnsi="GHEA Grapalat"/>
          <w:sz w:val="20"/>
          <w:szCs w:val="20"/>
        </w:rPr>
        <w:t xml:space="preserve"> </w:t>
      </w:r>
      <w:r w:rsidRPr="002D10EE">
        <w:rPr>
          <w:rFonts w:ascii="GHEA Grapalat" w:hAnsi="GHEA Grapalat" w:cs="GHEA Grapalat"/>
          <w:sz w:val="20"/>
          <w:szCs w:val="20"/>
        </w:rPr>
        <w:t>настоящим</w:t>
      </w:r>
      <w:r w:rsidRPr="002D10EE">
        <w:rPr>
          <w:rFonts w:ascii="GHEA Grapalat" w:hAnsi="GHEA Grapalat"/>
          <w:sz w:val="20"/>
          <w:szCs w:val="20"/>
        </w:rPr>
        <w:t xml:space="preserve"> </w:t>
      </w:r>
      <w:r w:rsidRPr="002D10EE">
        <w:rPr>
          <w:rFonts w:ascii="GHEA Grapalat" w:hAnsi="GHEA Grapalat" w:cs="GHEA Grapalat"/>
          <w:sz w:val="20"/>
          <w:szCs w:val="20"/>
        </w:rPr>
        <w:t>разделом</w:t>
      </w:r>
      <w:r w:rsidRPr="002D10EE">
        <w:rPr>
          <w:rFonts w:ascii="GHEA Grapalat" w:hAnsi="GHEA Grapalat"/>
          <w:sz w:val="20"/>
          <w:szCs w:val="20"/>
        </w:rPr>
        <w:t xml:space="preserve"> </w:t>
      </w:r>
      <w:r w:rsidRPr="002D10EE">
        <w:rPr>
          <w:rFonts w:ascii="GHEA Grapalat" w:hAnsi="GHEA Grapalat" w:cs="GHEA Grapalat"/>
          <w:sz w:val="20"/>
          <w:szCs w:val="20"/>
        </w:rPr>
        <w:t>срока</w:t>
      </w:r>
      <w:r w:rsidRPr="002D10EE">
        <w:rPr>
          <w:rFonts w:ascii="GHEA Grapalat" w:hAnsi="GHEA Grapalat"/>
          <w:sz w:val="20"/>
          <w:szCs w:val="20"/>
        </w:rPr>
        <w:t xml:space="preserve">, </w:t>
      </w:r>
      <w:r w:rsidRPr="002D10EE">
        <w:rPr>
          <w:rFonts w:ascii="GHEA Grapalat" w:hAnsi="GHEA Grapalat" w:cs="GHEA Grapalat"/>
          <w:sz w:val="20"/>
          <w:szCs w:val="20"/>
        </w:rPr>
        <w:t>а</w:t>
      </w:r>
      <w:r w:rsidRPr="002D10EE">
        <w:rPr>
          <w:rFonts w:ascii="GHEA Grapalat" w:hAnsi="GHEA Grapalat"/>
          <w:sz w:val="20"/>
          <w:szCs w:val="20"/>
        </w:rPr>
        <w:t xml:space="preserve"> </w:t>
      </w:r>
      <w:r w:rsidRPr="002D10EE">
        <w:rPr>
          <w:rFonts w:ascii="GHEA Grapalat" w:hAnsi="GHEA Grapalat" w:cs="GHEA Grapalat"/>
          <w:sz w:val="20"/>
          <w:szCs w:val="20"/>
        </w:rPr>
        <w:t>также</w:t>
      </w:r>
      <w:r w:rsidRPr="002D10EE">
        <w:rPr>
          <w:rFonts w:ascii="GHEA Grapalat" w:hAnsi="GHEA Grapalat"/>
          <w:sz w:val="20"/>
          <w:szCs w:val="20"/>
        </w:rPr>
        <w:t xml:space="preserve"> </w:t>
      </w:r>
      <w:r w:rsidRPr="002D10EE">
        <w:rPr>
          <w:rFonts w:ascii="GHEA Grapalat" w:hAnsi="GHEA Grapalat" w:cs="GHEA Grapalat"/>
          <w:sz w:val="20"/>
          <w:szCs w:val="20"/>
        </w:rPr>
        <w:t>в</w:t>
      </w:r>
      <w:r w:rsidRPr="002D10EE">
        <w:rPr>
          <w:rFonts w:ascii="GHEA Grapalat" w:hAnsi="GHEA Grapalat"/>
          <w:sz w:val="20"/>
          <w:szCs w:val="20"/>
        </w:rPr>
        <w:t xml:space="preserve"> </w:t>
      </w:r>
      <w:r w:rsidRPr="002D10EE">
        <w:rPr>
          <w:rFonts w:ascii="GHEA Grapalat" w:hAnsi="GHEA Grapalat" w:cs="GHEA Grapalat"/>
          <w:sz w:val="20"/>
          <w:szCs w:val="20"/>
        </w:rPr>
        <w:t>случае</w:t>
      </w:r>
      <w:r w:rsidRPr="002D10EE">
        <w:rPr>
          <w:rFonts w:ascii="GHEA Grapalat" w:hAnsi="GHEA Grapalat"/>
          <w:sz w:val="20"/>
          <w:szCs w:val="20"/>
        </w:rPr>
        <w:t xml:space="preserve">, </w:t>
      </w:r>
      <w:r w:rsidRPr="002D10EE">
        <w:rPr>
          <w:rFonts w:ascii="GHEA Grapalat" w:hAnsi="GHEA Grapalat" w:cs="GHEA Grapalat"/>
          <w:sz w:val="20"/>
          <w:szCs w:val="20"/>
        </w:rPr>
        <w:t>если</w:t>
      </w:r>
      <w:r w:rsidRPr="002D10EE">
        <w:rPr>
          <w:rFonts w:ascii="GHEA Grapalat" w:hAnsi="GHEA Grapalat"/>
          <w:sz w:val="20"/>
          <w:szCs w:val="20"/>
        </w:rPr>
        <w:t xml:space="preserve"> </w:t>
      </w:r>
      <w:r w:rsidRPr="002D10EE">
        <w:rPr>
          <w:rFonts w:ascii="GHEA Grapalat" w:hAnsi="GHEA Grapalat" w:cs="GHEA Grapalat"/>
          <w:sz w:val="20"/>
          <w:szCs w:val="20"/>
        </w:rPr>
        <w:t>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w:t>
      </w:r>
      <w:r w:rsidR="00791FE4" w:rsidRPr="002D10EE">
        <w:rPr>
          <w:rFonts w:ascii="GHEA Grapalat" w:hAnsi="GHEA Grapalat"/>
          <w:sz w:val="20"/>
          <w:szCs w:val="20"/>
          <w:lang w:val="hy-AM"/>
        </w:rPr>
        <w:t xml:space="preserve"> </w:t>
      </w:r>
      <w:r w:rsidR="00791FE4" w:rsidRPr="002D10EE">
        <w:rPr>
          <w:rFonts w:ascii="GHEA Grapalat" w:hAnsi="GHEA Grapalat"/>
          <w:sz w:val="20"/>
          <w:szCs w:val="20"/>
        </w:rPr>
        <w:t>приглашением</w:t>
      </w:r>
      <w:r w:rsidRPr="002D10E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rPr>
        <w:t xml:space="preserve"> </w:t>
      </w:r>
      <w:r w:rsidR="00F9791A" w:rsidRPr="002D10EE">
        <w:rPr>
          <w:rFonts w:ascii="GHEA Grapalat" w:hAnsi="GHEA Grapalat"/>
          <w:sz w:val="20"/>
          <w:szCs w:val="20"/>
          <w:lang w:val="hy-AM"/>
        </w:rPr>
        <w:t>Кажд</w:t>
      </w:r>
      <w:r w:rsidR="00F9791A" w:rsidRPr="002D10EE">
        <w:rPr>
          <w:rFonts w:ascii="GHEA Grapalat" w:hAnsi="GHEA Grapalat"/>
          <w:sz w:val="20"/>
          <w:szCs w:val="20"/>
        </w:rPr>
        <w:t>ое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D10EE">
        <w:rPr>
          <w:rFonts w:ascii="GHEA Grapalat" w:hAnsi="GHEA Grapalat"/>
          <w:sz w:val="20"/>
          <w:szCs w:val="20"/>
        </w:rPr>
        <w:t xml:space="preserve"> </w:t>
      </w:r>
      <w:r w:rsidR="00F9791A" w:rsidRPr="002D10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F9791A" w:rsidRPr="002D10EE">
        <w:rPr>
          <w:rFonts w:ascii="GHEA Grapalat" w:hAnsi="GHEA Grapalat"/>
          <w:sz w:val="20"/>
          <w:szCs w:val="20"/>
          <w:lang w:val="hy-AM"/>
        </w:rPr>
        <w:t xml:space="preserve"> </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D10EE" w:rsidRDefault="00096865" w:rsidP="004E79F3">
      <w:pPr>
        <w:widowControl w:val="0"/>
        <w:tabs>
          <w:tab w:val="left" w:pos="1134"/>
        </w:tabs>
        <w:autoSpaceDE w:val="0"/>
        <w:autoSpaceDN w:val="0"/>
        <w:adjustRightInd w:val="0"/>
        <w:jc w:val="both"/>
        <w:rPr>
          <w:rFonts w:ascii="GHEA Grapalat" w:hAnsi="GHEA Grapalat" w:cs="Arial Unicode"/>
          <w:sz w:val="20"/>
          <w:szCs w:val="20"/>
        </w:rPr>
      </w:pPr>
      <w:r w:rsidRPr="002D10EE">
        <w:rPr>
          <w:rFonts w:ascii="GHEA Grapalat" w:hAnsi="GHEA Grapalat"/>
          <w:sz w:val="20"/>
          <w:szCs w:val="20"/>
        </w:rPr>
        <w:t>3.</w:t>
      </w:r>
      <w:r w:rsidR="00E648D1" w:rsidRPr="002D10EE">
        <w:rPr>
          <w:rFonts w:ascii="GHEA Grapalat" w:hAnsi="GHEA Grapalat"/>
          <w:sz w:val="20"/>
          <w:szCs w:val="20"/>
          <w:lang w:val="hy-AM"/>
        </w:rPr>
        <w:t>6</w:t>
      </w:r>
      <w:r w:rsidR="000A15F9" w:rsidRPr="002D10EE">
        <w:rPr>
          <w:rFonts w:ascii="GHEA Grapalat" w:hAnsi="GHEA Grapalat"/>
          <w:sz w:val="20"/>
          <w:szCs w:val="20"/>
        </w:rPr>
        <w:t>.</w:t>
      </w:r>
      <w:r w:rsidRPr="002D10E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D10EE">
        <w:rPr>
          <w:rFonts w:ascii="Courier New" w:hAnsi="Courier New" w:cs="Courier New"/>
          <w:sz w:val="20"/>
          <w:szCs w:val="20"/>
          <w:lang w:val="en-US"/>
        </w:rPr>
        <w:t> </w:t>
      </w:r>
      <w:r w:rsidRPr="002D10EE">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2D10EE">
        <w:rPr>
          <w:rStyle w:val="af6"/>
          <w:rFonts w:ascii="GHEA Grapalat" w:hAnsi="GHEA Grapalat"/>
          <w:sz w:val="20"/>
          <w:szCs w:val="20"/>
        </w:rPr>
        <w:footnoteReference w:customMarkFollows="1" w:id="2"/>
        <w:t>6</w:t>
      </w:r>
      <w:r w:rsidRPr="002D10EE">
        <w:rPr>
          <w:rFonts w:ascii="GHEA Grapalat" w:hAnsi="GHEA Grapalat"/>
          <w:sz w:val="20"/>
          <w:szCs w:val="20"/>
        </w:rPr>
        <w:t xml:space="preserve">. </w:t>
      </w:r>
    </w:p>
    <w:p w:rsidR="00B051BE" w:rsidRPr="002D10EE" w:rsidRDefault="00B051BE" w:rsidP="004E79F3">
      <w:pPr>
        <w:widowControl w:val="0"/>
        <w:jc w:val="center"/>
        <w:rPr>
          <w:rFonts w:ascii="GHEA Grapalat" w:hAnsi="GHEA Grapalat"/>
          <w:b/>
          <w:sz w:val="20"/>
          <w:szCs w:val="20"/>
        </w:rPr>
      </w:pPr>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23"/>
        <w:widowControl w:val="0"/>
        <w:spacing w:line="240" w:lineRule="auto"/>
        <w:ind w:firstLine="0"/>
        <w:rPr>
          <w:rFonts w:ascii="GHEA Grapalat" w:hAnsi="GHEA Grapalat" w:cs="Sylfaen"/>
        </w:rPr>
      </w:pPr>
      <w:r w:rsidRPr="002D10EE">
        <w:rPr>
          <w:rFonts w:ascii="GHEA Grapalat" w:hAnsi="GHEA Grapalat"/>
        </w:rPr>
        <w:t>Участник может подать заявку как для каждого лота, так и для нескольких или всех лотов.</w:t>
      </w:r>
      <w:r w:rsidR="00AA7117" w:rsidRPr="002D10EE">
        <w:rPr>
          <w:rFonts w:ascii="GHEA Grapalat" w:hAnsi="GHEA Grapalat"/>
        </w:rPr>
        <w:t xml:space="preserve"> </w:t>
      </w:r>
    </w:p>
    <w:p w:rsidR="00096865" w:rsidRPr="002D10EE" w:rsidRDefault="000946A3" w:rsidP="004E79F3">
      <w:pPr>
        <w:pStyle w:val="23"/>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23"/>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r w:rsidR="00FF4B9B" w:rsidRPr="00FF4B9B">
        <w:rPr>
          <w:rFonts w:ascii="GHEA Grapalat" w:hAnsi="GHEA Grapalat"/>
        </w:rPr>
        <w:t xml:space="preserve"> Хачпар </w:t>
      </w:r>
      <w:r w:rsidR="006534BD" w:rsidRPr="006534BD">
        <w:rPr>
          <w:rFonts w:ascii="GHEA Grapalat" w:hAnsi="GHEA Grapalat"/>
        </w:rPr>
        <w:t xml:space="preserve"> </w:t>
      </w:r>
      <w:r w:rsidRPr="002D10EE">
        <w:rPr>
          <w:rFonts w:ascii="GHEA Grapalat" w:hAnsi="GHEA Grapalat"/>
        </w:rPr>
        <w:t xml:space="preserve">общество </w:t>
      </w:r>
      <w:r w:rsidR="006534BD" w:rsidRPr="006534BD">
        <w:rPr>
          <w:rFonts w:ascii="GHEA Grapalat" w:hAnsi="GHEA Grapalat"/>
        </w:rPr>
        <w:t xml:space="preserve"> </w:t>
      </w:r>
      <w:r w:rsidR="00FF4B9B" w:rsidRPr="00FF4B9B">
        <w:rPr>
          <w:rFonts w:ascii="GHEA Grapalat" w:hAnsi="GHEA Grapalat"/>
        </w:rPr>
        <w:t xml:space="preserve">7-ая ул н 6 </w:t>
      </w:r>
      <w:r w:rsidR="006534BD">
        <w:rPr>
          <w:rFonts w:ascii="GHEA Grapalat" w:hAnsi="GHEA Grapalat"/>
        </w:rPr>
        <w:t xml:space="preserve"> не позднее, </w:t>
      </w:r>
      <w:r w:rsidRPr="002D10EE">
        <w:rPr>
          <w:rFonts w:ascii="GHEA Grapalat" w:hAnsi="GHEA Grapalat"/>
        </w:rPr>
        <w:t xml:space="preserve"> 1</w:t>
      </w:r>
      <w:r w:rsidR="00825239" w:rsidRPr="00825239">
        <w:rPr>
          <w:rFonts w:ascii="GHEA Grapalat" w:hAnsi="GHEA Grapalat"/>
        </w:rPr>
        <w:t>1</w:t>
      </w:r>
      <w:r w:rsidRPr="002D10EE">
        <w:rPr>
          <w:rFonts w:ascii="GHEA Grapalat" w:hAnsi="GHEA Grapalat"/>
        </w:rPr>
        <w:t>;00 "7"-го дня с даты опубликования в бюллетене объявления и приглашения на настоящую процедуру.</w:t>
      </w:r>
    </w:p>
    <w:p w:rsidR="00BA4929" w:rsidRPr="002D10EE" w:rsidRDefault="00BA4929" w:rsidP="004E79F3">
      <w:pPr>
        <w:pStyle w:val="23"/>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 xml:space="preserve"> Г.Оганнисяну</w:t>
      </w:r>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lastRenderedPageBreak/>
        <w:t>1) утвержденное им заявление-объявление, предусмотренное пунктом 2.1 части 2 настоящего приглашения</w:t>
      </w:r>
      <w:r w:rsidR="003C5795" w:rsidRPr="00A6375B">
        <w:rPr>
          <w:rFonts w:ascii="GHEA Grapalat" w:hAnsi="GHEA Grapalat"/>
          <w:b/>
          <w:sz w:val="20"/>
          <w:szCs w:val="20"/>
          <w:lang w:val="hy-AM"/>
        </w:rPr>
        <w:t xml:space="preserve"> </w:t>
      </w:r>
      <w:r w:rsidR="003C5795" w:rsidRPr="00A6375B">
        <w:rPr>
          <w:rFonts w:ascii="GHEA Grapalat" w:hAnsi="GHEA Grapalat"/>
          <w:b/>
          <w:sz w:val="20"/>
          <w:szCs w:val="20"/>
        </w:rPr>
        <w:t xml:space="preserve">указав адрес электронной почты, учетный номер налогоплательщика, адрес деятельности и номер телефона </w:t>
      </w:r>
      <w:r w:rsidRPr="00A6375B">
        <w:rPr>
          <w:rFonts w:ascii="GHEA Grapalat" w:hAnsi="GHEA Grapalat"/>
          <w:b/>
          <w:sz w:val="20"/>
          <w:szCs w:val="20"/>
        </w:rPr>
        <w:t>, которое включает: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а) </w:t>
      </w:r>
      <w:r w:rsidR="003C5795" w:rsidRPr="00A6375B">
        <w:rPr>
          <w:rFonts w:ascii="GHEA Grapalat" w:hAnsi="GHEA Grapalat"/>
          <w:b/>
          <w:sz w:val="20"/>
          <w:szCs w:val="20"/>
        </w:rPr>
        <w:t xml:space="preserve">подтверждение </w:t>
      </w:r>
      <w:r w:rsidRPr="00A6375B">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б) </w:t>
      </w:r>
      <w:r w:rsidR="003C5795" w:rsidRPr="00A6375B">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6375B">
        <w:rPr>
          <w:rFonts w:ascii="GHEA Grapalat" w:hAnsi="GHEA Grapalat"/>
          <w:b/>
          <w:sz w:val="20"/>
          <w:szCs w:val="20"/>
        </w:rPr>
        <w:t xml:space="preserve"> в случае признания отобранным участником</w:t>
      </w:r>
      <w:r w:rsidR="0049623A" w:rsidRPr="00A6375B">
        <w:rPr>
          <w:rFonts w:ascii="GHEA Grapalat" w:hAnsi="GHEA Grapalat"/>
          <w:b/>
          <w:sz w:val="20"/>
          <w:szCs w:val="20"/>
        </w:rPr>
        <w:t xml:space="preserve">    </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6375B" w:rsidRDefault="001361B2"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6375B">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A6375B">
        <w:rPr>
          <w:rFonts w:ascii="GHEA Grapalat" w:hAnsi="GHEA Grapalat"/>
          <w:sz w:val="20"/>
        </w:rPr>
        <w:t xml:space="preserve"> решении заключить договор;</w:t>
      </w:r>
      <w:r w:rsidR="005F25EF" w:rsidRPr="00A6375B">
        <w:rPr>
          <w:rFonts w:ascii="GHEA Grapalat" w:hAnsi="GHEA Grapalat"/>
          <w:sz w:val="20"/>
        </w:rPr>
        <w:t xml:space="preserve">  </w:t>
      </w:r>
    </w:p>
    <w:p w:rsidR="00B67CCD" w:rsidRPr="00A6375B" w:rsidRDefault="0062795D" w:rsidP="004E79F3">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2</w:t>
      </w:r>
      <w:r w:rsidR="0047117B" w:rsidRPr="00A6375B">
        <w:rPr>
          <w:rFonts w:ascii="GHEA Grapalat" w:hAnsi="GHEA Grapalat"/>
          <w:b/>
          <w:sz w:val="20"/>
        </w:rPr>
        <w:t>)утвержденное им ценовое предложение;</w:t>
      </w:r>
    </w:p>
    <w:p w:rsidR="005F2C25" w:rsidRPr="00A6375B" w:rsidRDefault="0062795D" w:rsidP="004E79F3">
      <w:pPr>
        <w:pStyle w:val="norm"/>
        <w:widowControl w:val="0"/>
        <w:tabs>
          <w:tab w:val="left" w:pos="1134"/>
        </w:tabs>
        <w:spacing w:line="240" w:lineRule="auto"/>
        <w:ind w:firstLine="0"/>
        <w:rPr>
          <w:rFonts w:ascii="GHEA Grapalat" w:hAnsi="GHEA Grapalat"/>
          <w:b/>
          <w:sz w:val="20"/>
        </w:rPr>
      </w:pPr>
      <w:r w:rsidRPr="00A6375B">
        <w:rPr>
          <w:rFonts w:ascii="GHEA Grapalat" w:hAnsi="GHEA Grapalat"/>
          <w:b/>
          <w:sz w:val="20"/>
        </w:rPr>
        <w:t>4)</w:t>
      </w:r>
      <w:r w:rsidR="007014DE" w:rsidRPr="00A6375B">
        <w:rPr>
          <w:rFonts w:ascii="GHEA Grapalat" w:hAnsi="GHEA Grapalat"/>
          <w:b/>
          <w:sz w:val="20"/>
        </w:rPr>
        <w:t xml:space="preserve"> </w:t>
      </w:r>
      <w:r w:rsidR="00BD4B37" w:rsidRPr="00A6375B">
        <w:rPr>
          <w:rFonts w:ascii="GHEA Grapalat" w:hAnsi="GHEA Grapalat"/>
          <w:b/>
          <w:sz w:val="20"/>
        </w:rPr>
        <w:t>п</w:t>
      </w:r>
      <w:r w:rsidR="00F55752" w:rsidRPr="00A6375B">
        <w:rPr>
          <w:rFonts w:ascii="GHEA Grapalat" w:hAnsi="GHEA Grapalat"/>
          <w:b/>
          <w:sz w:val="20"/>
        </w:rPr>
        <w:t>ри закупке строительных работ:</w:t>
      </w:r>
    </w:p>
    <w:p w:rsidR="004678B4" w:rsidRPr="00A6375B" w:rsidRDefault="008404E2" w:rsidP="004E79F3">
      <w:pPr>
        <w:jc w:val="both"/>
        <w:rPr>
          <w:rFonts w:ascii="GHEA Grapalat" w:hAnsi="GHEA Grapalat"/>
          <w:b/>
          <w:sz w:val="20"/>
          <w:szCs w:val="20"/>
        </w:rPr>
      </w:pPr>
      <w:r w:rsidRPr="00A6375B">
        <w:rPr>
          <w:rFonts w:ascii="GHEA Grapalat" w:hAnsi="GHEA Grapalat"/>
          <w:b/>
          <w:sz w:val="20"/>
          <w:szCs w:val="20"/>
        </w:rPr>
        <w:t>- у</w:t>
      </w:r>
      <w:r w:rsidR="007A40C1" w:rsidRPr="00A6375B">
        <w:rPr>
          <w:rFonts w:ascii="GHEA Grapalat" w:hAnsi="GHEA Grapalat"/>
          <w:b/>
          <w:sz w:val="20"/>
          <w:szCs w:val="20"/>
        </w:rPr>
        <w:t>твержденн</w:t>
      </w:r>
      <w:r w:rsidR="00424E1F" w:rsidRPr="00A6375B">
        <w:rPr>
          <w:rFonts w:ascii="GHEA Grapalat" w:hAnsi="GHEA Grapalat"/>
          <w:b/>
          <w:sz w:val="20"/>
          <w:szCs w:val="20"/>
        </w:rPr>
        <w:t>ую</w:t>
      </w:r>
      <w:r w:rsidR="007A40C1" w:rsidRPr="00A6375B">
        <w:rPr>
          <w:rFonts w:ascii="GHEA Grapalat" w:hAnsi="GHEA Grapalat"/>
          <w:b/>
          <w:sz w:val="20"/>
          <w:szCs w:val="20"/>
        </w:rPr>
        <w:t xml:space="preserve"> им</w:t>
      </w:r>
      <w:r w:rsidR="00424E1F" w:rsidRPr="00A6375B">
        <w:rPr>
          <w:rFonts w:ascii="GHEA Grapalat" w:hAnsi="GHEA Grapalat"/>
          <w:b/>
          <w:sz w:val="20"/>
          <w:szCs w:val="20"/>
        </w:rPr>
        <w:t xml:space="preserve">, заполненную </w:t>
      </w:r>
      <w:r w:rsidR="00EF25F5" w:rsidRPr="00A6375B">
        <w:rPr>
          <w:rFonts w:ascii="GHEA Grapalat" w:hAnsi="GHEA Grapalat"/>
          <w:b/>
          <w:sz w:val="20"/>
          <w:szCs w:val="20"/>
        </w:rPr>
        <w:t>объемн</w:t>
      </w:r>
      <w:r w:rsidR="00FD1288" w:rsidRPr="00A6375B">
        <w:rPr>
          <w:rFonts w:ascii="GHEA Grapalat" w:hAnsi="GHEA Grapalat"/>
          <w:b/>
          <w:sz w:val="20"/>
          <w:szCs w:val="20"/>
        </w:rPr>
        <w:t>ую</w:t>
      </w:r>
      <w:r w:rsidR="00EF25F5" w:rsidRPr="00A6375B">
        <w:rPr>
          <w:rFonts w:ascii="GHEA Grapalat" w:hAnsi="GHEA Grapalat"/>
          <w:b/>
          <w:sz w:val="20"/>
          <w:szCs w:val="20"/>
        </w:rPr>
        <w:t xml:space="preserve"> ведомость-</w:t>
      </w:r>
      <w:r w:rsidR="00F26B08" w:rsidRPr="00A6375B">
        <w:rPr>
          <w:rFonts w:ascii="GHEA Grapalat" w:hAnsi="GHEA Grapalat"/>
          <w:b/>
          <w:sz w:val="20"/>
          <w:szCs w:val="20"/>
        </w:rPr>
        <w:t>смет</w:t>
      </w:r>
      <w:r w:rsidR="00424E1F" w:rsidRPr="00A6375B">
        <w:rPr>
          <w:rFonts w:ascii="GHEA Grapalat" w:hAnsi="GHEA Grapalat"/>
          <w:b/>
          <w:sz w:val="20"/>
          <w:szCs w:val="20"/>
        </w:rPr>
        <w:t>у</w:t>
      </w:r>
      <w:r w:rsidR="00F26B08" w:rsidRPr="00A6375B">
        <w:rPr>
          <w:rFonts w:ascii="GHEA Grapalat" w:hAnsi="GHEA Grapalat"/>
          <w:b/>
          <w:sz w:val="20"/>
          <w:szCs w:val="20"/>
        </w:rPr>
        <w:t xml:space="preserve">, </w:t>
      </w:r>
      <w:r w:rsidR="00F57E8E" w:rsidRPr="00A6375B">
        <w:rPr>
          <w:rFonts w:ascii="GHEA Grapalat" w:hAnsi="GHEA Grapalat"/>
          <w:b/>
          <w:sz w:val="20"/>
          <w:szCs w:val="20"/>
        </w:rPr>
        <w:t>с учетом</w:t>
      </w:r>
      <w:r w:rsidR="00311C27" w:rsidRPr="00A6375B">
        <w:rPr>
          <w:rFonts w:ascii="GHEA Grapalat" w:hAnsi="GHEA Grapalat"/>
          <w:b/>
          <w:sz w:val="20"/>
          <w:szCs w:val="20"/>
        </w:rPr>
        <w:t xml:space="preserve"> </w:t>
      </w:r>
      <w:r w:rsidR="00424E1F" w:rsidRPr="00A6375B">
        <w:rPr>
          <w:rFonts w:ascii="GHEA Grapalat" w:hAnsi="GHEA Grapalat"/>
          <w:b/>
          <w:sz w:val="20"/>
          <w:szCs w:val="20"/>
        </w:rPr>
        <w:t xml:space="preserve">приложенной к данному приглашению объемной </w:t>
      </w:r>
      <w:r w:rsidR="00BA6FB2" w:rsidRPr="00A6375B">
        <w:rPr>
          <w:rFonts w:ascii="GHEA Grapalat" w:hAnsi="GHEA Grapalat"/>
          <w:b/>
          <w:sz w:val="20"/>
          <w:szCs w:val="20"/>
        </w:rPr>
        <w:t>спецификации</w:t>
      </w:r>
      <w:r w:rsidR="00424E1F" w:rsidRPr="00A6375B">
        <w:rPr>
          <w:rFonts w:ascii="GHEA Grapalat" w:hAnsi="GHEA Grapalat"/>
          <w:b/>
          <w:sz w:val="20"/>
          <w:szCs w:val="20"/>
        </w:rPr>
        <w:t xml:space="preserve"> по разделам работ, с указанием </w:t>
      </w:r>
      <w:r w:rsidR="004678B4" w:rsidRPr="00A6375B">
        <w:rPr>
          <w:rFonts w:ascii="GHEA Grapalat" w:hAnsi="GHEA Grapalat"/>
          <w:b/>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A6375B">
        <w:rPr>
          <w:rFonts w:ascii="GHEA Grapalat" w:hAnsi="GHEA Grapalat"/>
          <w:b/>
          <w:sz w:val="20"/>
          <w:szCs w:val="20"/>
        </w:rPr>
        <w:t>спецификации</w:t>
      </w:r>
      <w:r w:rsidR="004678B4" w:rsidRPr="00A6375B">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 </w:t>
      </w:r>
      <w:r w:rsidR="00AA0E41" w:rsidRPr="00A6375B">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A6375B">
        <w:rPr>
          <w:rFonts w:ascii="GHEA Grapalat" w:hAnsi="GHEA Grapalat"/>
          <w:sz w:val="20"/>
        </w:rPr>
        <w:t>;</w:t>
      </w:r>
      <w:r w:rsidR="009D2ED7" w:rsidRPr="00A6375B">
        <w:rPr>
          <w:rStyle w:val="af6"/>
          <w:rFonts w:ascii="GHEA Grapalat" w:hAnsi="GHEA Grapalat"/>
          <w:sz w:val="20"/>
        </w:rPr>
        <w:footnoteReference w:customMarkFollows="1" w:id="3"/>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4E79F3"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 xml:space="preserve">                                                        </w:t>
      </w:r>
      <w:r w:rsidR="00333B85"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2D10EE">
        <w:rPr>
          <w:rFonts w:ascii="GHEA Grapalat" w:hAnsi="GHEA Grapalat"/>
          <w:sz w:val="20"/>
        </w:rPr>
        <w:t xml:space="preserve"> </w:t>
      </w:r>
      <w:r w:rsidR="00443317" w:rsidRPr="002D10EE">
        <w:rPr>
          <w:rFonts w:ascii="GHEA Grapalat" w:hAnsi="GHEA Grapalat"/>
          <w:sz w:val="20"/>
        </w:rPr>
        <w:t>-</w:t>
      </w:r>
      <w:r w:rsidRPr="002D10EE">
        <w:rPr>
          <w:rFonts w:ascii="GHEA Grapalat" w:hAnsi="GHEA Grapalat"/>
          <w:sz w:val="20"/>
        </w:rPr>
        <w:t xml:space="preserve"> </w:t>
      </w:r>
      <w:r w:rsidR="00443317" w:rsidRPr="002D10EE">
        <w:rPr>
          <w:rFonts w:ascii="GHEA Grapalat" w:hAnsi="GHEA Grapalat"/>
          <w:sz w:val="20"/>
        </w:rPr>
        <w:t>стоимость</w:t>
      </w:r>
      <w:r w:rsidR="00F7173E" w:rsidRPr="002D10EE">
        <w:rPr>
          <w:rFonts w:ascii="GHEA Grapalat" w:hAnsi="GHEA Grapalat"/>
          <w:sz w:val="20"/>
        </w:rPr>
        <w:t xml:space="preserve"> </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w:t>
      </w:r>
      <w:r w:rsidRPr="002D10EE">
        <w:rPr>
          <w:rFonts w:ascii="GHEA Grapalat" w:hAnsi="GHEA Grapalat"/>
          <w:sz w:val="20"/>
        </w:rPr>
        <w:lastRenderedPageBreak/>
        <w:t xml:space="preserve">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а.графы "стоимость</w:t>
      </w:r>
      <w:r w:rsidR="00DF3688" w:rsidRPr="002D10EE">
        <w:rPr>
          <w:rFonts w:ascii="GHEA Grapalat" w:hAnsi="GHEA Grapalat"/>
          <w:sz w:val="20"/>
        </w:rPr>
        <w:t>"</w:t>
      </w:r>
      <w:r w:rsidR="00830AD3" w:rsidRPr="002D10EE">
        <w:rPr>
          <w:rFonts w:ascii="GHEA Grapalat" w:hAnsi="GHEA Grapalat"/>
          <w:sz w:val="20"/>
        </w:rPr>
        <w:t xml:space="preserve"> </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 xml:space="preserve">б.между суммами, указанными прописью или цифрами в графах </w:t>
      </w:r>
      <w:r w:rsidR="00A60D60" w:rsidRPr="002D10EE">
        <w:rPr>
          <w:rFonts w:ascii="GHEA Grapalat" w:hAnsi="GHEA Grapalat"/>
          <w:sz w:val="20"/>
        </w:rPr>
        <w:t>"стоимость"</w:t>
      </w:r>
      <w:r w:rsidR="00F7173E" w:rsidRPr="002D10EE">
        <w:rPr>
          <w:rFonts w:ascii="GHEA Grapalat" w:hAnsi="GHEA Grapalat"/>
          <w:sz w:val="20"/>
        </w:rPr>
        <w:t xml:space="preserve"> </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е. в суммах, заполненных буквами в графах ценового пред</w:t>
      </w:r>
      <w:r w:rsidR="00413595" w:rsidRPr="002D10EE">
        <w:rPr>
          <w:rFonts w:ascii="GHEA Grapalat" w:hAnsi="GHEA Grapalat"/>
          <w:sz w:val="20"/>
        </w:rPr>
        <w:t>ложения, лумы указаны в цифрах.</w:t>
      </w:r>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2626F7" w:rsidRPr="002D10EE">
        <w:rPr>
          <w:rFonts w:ascii="GHEA Grapalat" w:hAnsi="GHEA Grapalat"/>
          <w:b/>
          <w:sz w:val="20"/>
          <w:szCs w:val="20"/>
        </w:rPr>
        <w:t xml:space="preserve"> </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a3"/>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w:t>
      </w:r>
      <w:r w:rsidR="00E4122D" w:rsidRPr="00E4122D">
        <w:rPr>
          <w:rFonts w:ascii="GHEA Grapalat" w:hAnsi="GHEA Grapalat"/>
        </w:rPr>
        <w:t>1</w:t>
      </w:r>
      <w:r w:rsidR="00825239" w:rsidRPr="00825239">
        <w:rPr>
          <w:rFonts w:ascii="GHEA Grapalat" w:hAnsi="GHEA Grapalat"/>
        </w:rPr>
        <w:t>1</w:t>
      </w:r>
      <w:r w:rsidR="00616F38" w:rsidRPr="002D10EE">
        <w:rPr>
          <w:rFonts w:ascii="GHEA Grapalat" w:hAnsi="GHEA Grapalat"/>
        </w:rPr>
        <w:t>;00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а.</w:t>
      </w:r>
      <w:r w:rsidR="000E21F2" w:rsidRPr="002D10EE">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б.</w:t>
      </w:r>
      <w:r w:rsidR="000E21F2" w:rsidRPr="002D10EE">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семдесять пять</w:t>
      </w:r>
      <w:r w:rsidRPr="002D10EE">
        <w:rPr>
          <w:rFonts w:ascii="GHEA Grapalat" w:hAnsi="GHEA Grapalat"/>
          <w:sz w:val="20"/>
          <w:szCs w:val="20"/>
        </w:rPr>
        <w:t xml:space="preserve"> лотов</w:t>
      </w:r>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w:t>
      </w:r>
      <w:r w:rsidR="00CA7C54" w:rsidRPr="002D10EE">
        <w:rPr>
          <w:rFonts w:ascii="GHEA Grapalat" w:hAnsi="GHEA Grapalat"/>
          <w:sz w:val="20"/>
          <w:szCs w:val="20"/>
        </w:rPr>
        <w:lastRenderedPageBreak/>
        <w:t>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8.</w:t>
      </w:r>
      <w:r w:rsidR="00BD1509" w:rsidRPr="002D10EE">
        <w:rPr>
          <w:rFonts w:ascii="GHEA Grapalat" w:hAnsi="GHEA Grapalat"/>
        </w:rPr>
        <w:t>3</w:t>
      </w:r>
      <w:r w:rsidR="00616F38" w:rsidRPr="002D10EE">
        <w:rPr>
          <w:rFonts w:ascii="GHEA Grapalat" w:hAnsi="GHEA Grapalat"/>
        </w:rPr>
        <w:t>.</w:t>
      </w:r>
      <w:r w:rsidR="00D22CBB" w:rsidRPr="002D10EE">
        <w:rPr>
          <w:rFonts w:ascii="GHEA Grapalat" w:hAnsi="GHEA Grapalat"/>
        </w:rPr>
        <w:t>Отобранный у</w:t>
      </w:r>
      <w:r w:rsidRPr="002D10EE">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af6"/>
          <w:rFonts w:ascii="GHEA Grapalat" w:hAnsi="GHEA Grapalat"/>
          <w:i w:val="0"/>
        </w:rPr>
        <w:footnoteReference w:id="4"/>
      </w:r>
      <w:r w:rsidR="00616F38" w:rsidRPr="002D10EE">
        <w:rPr>
          <w:rFonts w:ascii="GHEA Grapalat" w:hAnsi="GHEA Grapalat"/>
          <w:i w:val="0"/>
        </w:rPr>
        <w:t xml:space="preserve">. </w:t>
      </w:r>
    </w:p>
    <w:p w:rsidR="00096865"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2D10EE">
        <w:rPr>
          <w:rFonts w:ascii="GHEA Grapalat" w:hAnsi="GHEA Grapalat"/>
          <w:i w:val="0"/>
        </w:rPr>
        <w:t xml:space="preserve"> </w:t>
      </w:r>
      <w:r w:rsidRPr="002D10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A6375B" w:rsidRDefault="00FD274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8.</w:t>
      </w:r>
      <w:r w:rsidR="002E30B8" w:rsidRPr="00A6375B">
        <w:rPr>
          <w:rFonts w:ascii="GHEA Grapalat" w:hAnsi="GHEA Grapalat"/>
          <w:b/>
          <w:sz w:val="20"/>
        </w:rPr>
        <w:t>6</w:t>
      </w:r>
      <w:r w:rsidRPr="00A6375B">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375B">
        <w:rPr>
          <w:rFonts w:ascii="GHEA Grapalat" w:hAnsi="GHEA Grapalat"/>
          <w:b/>
          <w:sz w:val="20"/>
        </w:rPr>
        <w:t>отобранного</w:t>
      </w:r>
      <w:r w:rsidR="00970000" w:rsidRPr="00A6375B">
        <w:rPr>
          <w:rFonts w:ascii="GHEA Grapalat" w:hAnsi="GHEA Grapalat"/>
          <w:b/>
          <w:sz w:val="20"/>
        </w:rPr>
        <w:t xml:space="preserve"> участника</w:t>
      </w:r>
      <w:r w:rsidR="00A00A1F" w:rsidRPr="00A6375B">
        <w:rPr>
          <w:rFonts w:ascii="GHEA Grapalat" w:hAnsi="GHEA Grapalat"/>
          <w:b/>
          <w:sz w:val="20"/>
        </w:rPr>
        <w:t xml:space="preserve"> и </w:t>
      </w:r>
      <w:r w:rsidRPr="00A6375B">
        <w:rPr>
          <w:rFonts w:ascii="GHEA Grapalat" w:hAnsi="GHEA Grapalat"/>
          <w:b/>
          <w:sz w:val="20"/>
        </w:rPr>
        <w:t xml:space="preserve">участников, </w:t>
      </w:r>
      <w:r w:rsidR="00A00A1F" w:rsidRPr="00A6375B">
        <w:rPr>
          <w:rFonts w:ascii="GHEA Grapalat" w:hAnsi="GHEA Grapalat"/>
          <w:b/>
          <w:sz w:val="20"/>
        </w:rPr>
        <w:t xml:space="preserve"> занявших </w:t>
      </w:r>
      <w:r w:rsidRPr="00A6375B">
        <w:rPr>
          <w:rFonts w:ascii="GHEA Grapalat" w:hAnsi="GHEA Grapalat"/>
          <w:b/>
          <w:sz w:val="20"/>
        </w:rPr>
        <w:t xml:space="preserve">последующие места. </w:t>
      </w:r>
      <w:r w:rsidR="00F5168A" w:rsidRPr="00A6375B">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A6375B">
        <w:rPr>
          <w:rFonts w:ascii="GHEA Grapalat" w:hAnsi="GHEA Grapalat"/>
          <w:b/>
          <w:sz w:val="20"/>
        </w:rPr>
        <w:t>приглашения</w:t>
      </w:r>
      <w:r w:rsidR="005A3D17" w:rsidRPr="00A6375B">
        <w:rPr>
          <w:rFonts w:ascii="GHEA Grapalat" w:hAnsi="GHEA Grapalat"/>
          <w:b/>
          <w:sz w:val="20"/>
        </w:rPr>
        <w:t>.</w:t>
      </w:r>
      <w:r w:rsidR="00D877C5" w:rsidRPr="00A6375B">
        <w:rPr>
          <w:rFonts w:ascii="GHEA Grapalat" w:hAnsi="GHEA Grapalat"/>
          <w:b/>
          <w:sz w:val="20"/>
        </w:rPr>
        <w:t xml:space="preserve"> </w:t>
      </w:r>
      <w:r w:rsidRPr="00A6375B">
        <w:rPr>
          <w:rFonts w:ascii="GHEA Grapalat" w:hAnsi="GHEA Grapalat"/>
          <w:b/>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6375B">
        <w:rPr>
          <w:rFonts w:ascii="GHEA Grapalat" w:hAnsi="GHEA Grapalat"/>
          <w:b/>
          <w:sz w:val="20"/>
        </w:rPr>
        <w:t>ании части 6 статьи 15 Закона:</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а.для определения</w:t>
      </w:r>
      <w:r w:rsidR="005F09CE" w:rsidRPr="00A6375B">
        <w:rPr>
          <w:rFonts w:ascii="GHEA Grapalat" w:hAnsi="GHEA Grapalat"/>
          <w:b/>
          <w:sz w:val="20"/>
        </w:rPr>
        <w:t xml:space="preserve"> отобранного</w:t>
      </w:r>
      <w:r w:rsidR="000C6E1C" w:rsidRPr="00A6375B">
        <w:rPr>
          <w:rFonts w:ascii="GHEA Grapalat" w:hAnsi="GHEA Grapalat"/>
          <w:b/>
          <w:sz w:val="20"/>
        </w:rPr>
        <w:t xml:space="preserve"> участника</w:t>
      </w:r>
      <w:r w:rsidR="005F09CE" w:rsidRPr="00A6375B">
        <w:rPr>
          <w:rFonts w:ascii="GHEA Grapalat" w:hAnsi="GHEA Grapalat"/>
          <w:b/>
          <w:sz w:val="20"/>
        </w:rPr>
        <w:t xml:space="preserve"> и</w:t>
      </w:r>
      <w:r w:rsidRPr="00A6375B">
        <w:rPr>
          <w:rFonts w:ascii="GHEA Grapalat" w:hAnsi="GHEA Grapalat"/>
          <w:b/>
          <w:sz w:val="20"/>
        </w:rPr>
        <w:t xml:space="preserve"> участников, занявших последующие места, с</w:t>
      </w:r>
      <w:r w:rsidR="00A50C53" w:rsidRPr="00A6375B">
        <w:rPr>
          <w:rFonts w:ascii="Courier New" w:hAnsi="Courier New" w:cs="Courier New"/>
          <w:b/>
          <w:sz w:val="20"/>
          <w:lang w:val="en-US"/>
        </w:rPr>
        <w:t> </w:t>
      </w:r>
      <w:r w:rsidRPr="00A6375B">
        <w:rPr>
          <w:rFonts w:ascii="GHEA Grapalat" w:hAnsi="GHEA Grapalat"/>
          <w:b/>
          <w:sz w:val="20"/>
        </w:rPr>
        <w:t>целью сокращения предложенных на заседании комиссии цен, со всеми участниками,</w:t>
      </w:r>
      <w:r w:rsidR="00AA7117" w:rsidRPr="00A6375B">
        <w:rPr>
          <w:rFonts w:ascii="GHEA Grapalat" w:hAnsi="GHEA Grapalat"/>
          <w:b/>
          <w:sz w:val="20"/>
        </w:rPr>
        <w:t xml:space="preserve"> </w:t>
      </w:r>
      <w:r w:rsidRPr="00A6375B">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 xml:space="preserve">б.в противном случае заседание комиссии приостанавливается, и в течение одного рабочего дня секретарь комиссии </w:t>
      </w:r>
      <w:r w:rsidR="000A7854" w:rsidRPr="00A6375B">
        <w:rPr>
          <w:rFonts w:ascii="GHEA Grapalat" w:hAnsi="GHEA Grapalat"/>
          <w:b/>
          <w:sz w:val="20"/>
        </w:rPr>
        <w:t>в электронной форме</w:t>
      </w:r>
      <w:r w:rsidRPr="00A6375B">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 xml:space="preserve">в.переговоры проводятся не раннее чем на второй и не позднее чем на </w:t>
      </w:r>
      <w:r w:rsidR="00996FDC" w:rsidRPr="00A6375B">
        <w:rPr>
          <w:rFonts w:ascii="GHEA Grapalat" w:hAnsi="GHEA Grapalat"/>
          <w:b/>
          <w:sz w:val="20"/>
        </w:rPr>
        <w:t xml:space="preserve">пятый </w:t>
      </w:r>
      <w:r w:rsidRPr="00A6375B">
        <w:rPr>
          <w:rFonts w:ascii="GHEA Grapalat" w:hAnsi="GHEA Grapalat"/>
          <w:b/>
          <w:sz w:val="20"/>
        </w:rPr>
        <w:t>рабочий день со дня отправки извещения</w:t>
      </w:r>
      <w:r w:rsidR="00A50C53" w:rsidRPr="00A6375B">
        <w:rPr>
          <w:rFonts w:ascii="GHEA Grapalat" w:hAnsi="GHEA Grapalat"/>
          <w:b/>
          <w:sz w:val="20"/>
        </w:rPr>
        <w:t>,</w:t>
      </w:r>
    </w:p>
    <w:p w:rsidR="009B6D58" w:rsidRPr="00A6375B" w:rsidRDefault="009B6D58" w:rsidP="00616F38">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b/>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A6375B">
        <w:rPr>
          <w:rFonts w:ascii="GHEA Grapalat" w:hAnsi="GHEA Grapalat"/>
          <w:sz w:val="20"/>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д.на момент истечения установленного</w:t>
      </w:r>
      <w:r w:rsidRPr="002D10EE">
        <w:rPr>
          <w:rFonts w:ascii="GHEA Grapalat" w:hAnsi="GHEA Grapalat"/>
          <w:sz w:val="20"/>
        </w:rPr>
        <w:t xml:space="preserve">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w:t>
      </w:r>
      <w:r w:rsidR="001D129F" w:rsidRPr="002D10EE">
        <w:rPr>
          <w:rFonts w:ascii="GHEA Grapalat" w:hAnsi="GHEA Grapalat"/>
          <w:sz w:val="20"/>
        </w:rPr>
        <w:t xml:space="preserve"> </w:t>
      </w:r>
      <w:r w:rsidRPr="002D10EE">
        <w:rPr>
          <w:rFonts w:ascii="GHEA Grapalat" w:hAnsi="GHEA Grapalat"/>
          <w:sz w:val="20"/>
        </w:rPr>
        <w:t xml:space="preserve">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е.если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lastRenderedPageBreak/>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DF44E3" w:rsidRPr="002D10EE">
        <w:rPr>
          <w:rFonts w:ascii="GHEA Grapalat" w:hAnsi="GHEA Grapalat"/>
          <w:sz w:val="20"/>
        </w:rPr>
        <w:t xml:space="preserve"> </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 ,,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A6375B">
        <w:rPr>
          <w:rFonts w:ascii="GHEA Grapalat" w:hAnsi="GHEA Grapalat"/>
          <w:b/>
          <w:sz w:val="20"/>
        </w:rPr>
        <w:t>8.</w:t>
      </w:r>
      <w:r w:rsidR="00D800E8" w:rsidRPr="00A6375B">
        <w:rPr>
          <w:rFonts w:ascii="GHEA Grapalat" w:hAnsi="GHEA Grapalat"/>
          <w:b/>
          <w:sz w:val="20"/>
        </w:rPr>
        <w:t>7</w:t>
      </w:r>
      <w:r w:rsidRPr="00A6375B">
        <w:rPr>
          <w:rFonts w:ascii="GHEA Grapalat" w:hAnsi="GHEA Grapalat"/>
          <w:b/>
          <w:sz w:val="20"/>
        </w:rPr>
        <w:t xml:space="preserve">.Если в результате оценки, проведенной в ходе заседания по вскрытию </w:t>
      </w:r>
      <w:r w:rsidR="00F00565" w:rsidRPr="00A6375B">
        <w:rPr>
          <w:rFonts w:ascii="GHEA Grapalat" w:hAnsi="GHEA Grapalat"/>
          <w:b/>
          <w:sz w:val="20"/>
        </w:rPr>
        <w:t xml:space="preserve">и оценке </w:t>
      </w:r>
      <w:r w:rsidRPr="00A6375B">
        <w:rPr>
          <w:rFonts w:ascii="GHEA Grapalat" w:hAnsi="GHEA Grapalat"/>
          <w:b/>
          <w:sz w:val="20"/>
        </w:rPr>
        <w:t>заявок, в заявке участника фиксируются несоответствия требованиям приглашения,</w:t>
      </w:r>
      <w:r w:rsidR="0011340E" w:rsidRPr="00A6375B">
        <w:rPr>
          <w:rFonts w:ascii="GHEA Grapalat" w:hAnsi="GHEA Grapalat"/>
          <w:b/>
          <w:sz w:val="20"/>
        </w:rPr>
        <w:t xml:space="preserve"> </w:t>
      </w:r>
      <w:r w:rsidR="00595177" w:rsidRPr="00A6375B">
        <w:rPr>
          <w:rFonts w:ascii="GHEA Grapalat" w:hAnsi="GHEA Grapalat"/>
          <w:b/>
          <w:sz w:val="20"/>
        </w:rPr>
        <w:t>то</w:t>
      </w:r>
      <w:r w:rsidRPr="00A6375B">
        <w:rPr>
          <w:rFonts w:ascii="GHEA Grapalat" w:hAnsi="GHEA Grapalat"/>
          <w:b/>
          <w:sz w:val="20"/>
        </w:rPr>
        <w:t xml:space="preserve"> секретарь комиссии в тот же день</w:t>
      </w:r>
      <w:r w:rsidR="007A34A6" w:rsidRPr="00A6375B">
        <w:rPr>
          <w:rFonts w:ascii="GHEA Grapalat" w:hAnsi="GHEA Grapalat"/>
          <w:b/>
          <w:sz w:val="20"/>
        </w:rPr>
        <w:t xml:space="preserve"> </w:t>
      </w:r>
      <w:r w:rsidR="00595177" w:rsidRPr="00A6375B">
        <w:rPr>
          <w:rFonts w:ascii="GHEA Grapalat" w:hAnsi="GHEA Grapalat"/>
          <w:b/>
          <w:sz w:val="20"/>
        </w:rPr>
        <w:t>в электронной форме</w:t>
      </w:r>
      <w:r w:rsidR="007A34A6" w:rsidRPr="00A6375B">
        <w:rPr>
          <w:rFonts w:ascii="GHEA Grapalat" w:hAnsi="GHEA Grapalat"/>
          <w:b/>
          <w:sz w:val="20"/>
        </w:rPr>
        <w:t xml:space="preserve"> </w:t>
      </w:r>
      <w:r w:rsidRPr="00A6375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2D10EE">
        <w:rPr>
          <w:rFonts w:ascii="GHEA Grapalat" w:hAnsi="GHEA Grapalat"/>
          <w:sz w:val="20"/>
        </w:rPr>
        <w:t>.</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заявки</w:t>
      </w:r>
      <w:r w:rsidR="00855622" w:rsidRPr="002D10EE">
        <w:rPr>
          <w:rFonts w:ascii="GHEA Grapalat" w:hAnsi="GHEA Grapalat" w:cs="Sylfaen"/>
          <w:sz w:val="20"/>
        </w:rPr>
        <w:t>.</w:t>
      </w:r>
      <w:r w:rsidR="003B3E74" w:rsidRPr="002D10EE">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3B3E74" w:rsidRPr="002D10EE">
        <w:rPr>
          <w:rFonts w:ascii="GHEA Grapalat" w:hAnsi="GHEA Grapalat" w:cs="Sylfaen"/>
          <w:sz w:val="20"/>
        </w:rPr>
        <w:t xml:space="preserve"> </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sz w:val="20"/>
        </w:rPr>
        <w:t xml:space="preserve"> </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9E57F9" w:rsidRPr="002D10EE">
        <w:rPr>
          <w:rFonts w:ascii="GHEA Grapalat" w:hAnsi="GHEA Grapalat"/>
        </w:rPr>
        <w:t>9</w:t>
      </w:r>
      <w:r w:rsidRPr="002D10EE">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.Не позднее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 xml:space="preserve">оригинала вариант протокола </w:t>
      </w:r>
      <w:r w:rsidRPr="002D10EE">
        <w:rPr>
          <w:rFonts w:ascii="GHEA Grapalat" w:hAnsi="GHEA Grapalat"/>
        </w:rPr>
        <w:lastRenderedPageBreak/>
        <w:t>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 xml:space="preserve">. 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00FA2B47" w:rsidRPr="002D10EE">
        <w:rPr>
          <w:rFonts w:ascii="GHEA Grapalat" w:hAnsi="GHEA Grapalat"/>
          <w:sz w:val="20"/>
          <w:szCs w:val="20"/>
        </w:rPr>
        <w:t xml:space="preserve"> </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00F73D7F" w:rsidRPr="002D10EE">
        <w:rPr>
          <w:rFonts w:ascii="GHEA Grapalat" w:hAnsi="GHEA Grapalat"/>
          <w:sz w:val="20"/>
          <w:szCs w:val="20"/>
        </w:rPr>
        <w:t xml:space="preserve"> </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r w:rsidR="00A31DCA" w:rsidRPr="002D10E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Pr="002D10EE">
        <w:rPr>
          <w:rFonts w:ascii="GHEA Grapalat" w:hAnsi="GHEA Grapalat"/>
          <w:sz w:val="20"/>
        </w:rPr>
        <w:t xml:space="preserve"> </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23"/>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af6"/>
          <w:rFonts w:ascii="GHEA Grapalat" w:hAnsi="GHEA Grapalat"/>
        </w:rPr>
        <w:footnoteReference w:customMarkFollows="1" w:id="5"/>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 xml:space="preserve">решением комиссии </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 xml:space="preserve">ом </w:t>
      </w:r>
      <w:r w:rsidR="005F2F3B" w:rsidRPr="002D10EE">
        <w:rPr>
          <w:rFonts w:ascii="GHEA Grapalat" w:hAnsi="GHEA Grapalat"/>
          <w:sz w:val="20"/>
          <w:szCs w:val="20"/>
          <w:lang w:val="hy-AM"/>
        </w:rPr>
        <w:t xml:space="preserve"> </w:t>
      </w:r>
      <w:r w:rsidR="005F2F3B" w:rsidRPr="002D10EE">
        <w:rPr>
          <w:rFonts w:ascii="GHEA Grapalat" w:hAnsi="GHEA Grapalat"/>
          <w:sz w:val="20"/>
          <w:szCs w:val="20"/>
        </w:rPr>
        <w:t>признается участник занявший следующее место</w:t>
      </w:r>
      <w:r w:rsidR="00951CE5" w:rsidRPr="002D10EE">
        <w:rPr>
          <w:rFonts w:ascii="GHEA Grapalat" w:hAnsi="GHEA Grapalat"/>
          <w:sz w:val="20"/>
          <w:szCs w:val="20"/>
          <w:lang w:val="hy-AM"/>
        </w:rPr>
        <w:t xml:space="preserve"> </w:t>
      </w:r>
      <w:r w:rsidR="00951CE5" w:rsidRPr="002D10EE">
        <w:rPr>
          <w:rFonts w:ascii="GHEA Grapalat" w:hAnsi="GHEA Grapalat"/>
          <w:sz w:val="20"/>
          <w:szCs w:val="20"/>
        </w:rPr>
        <w:t>с</w:t>
      </w:r>
      <w:r w:rsidRPr="002D10EE">
        <w:rPr>
          <w:rFonts w:ascii="GHEA Grapalat" w:hAnsi="GHEA Grapalat"/>
          <w:sz w:val="20"/>
          <w:szCs w:val="20"/>
        </w:rPr>
        <w:t xml:space="preserve"> </w:t>
      </w:r>
      <w:r w:rsidR="00951CE5" w:rsidRPr="002D10EE">
        <w:rPr>
          <w:rFonts w:ascii="GHEA Grapalat" w:hAnsi="GHEA Grapalat"/>
          <w:sz w:val="20"/>
          <w:szCs w:val="20"/>
        </w:rPr>
        <w:t>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007854B2" w:rsidRPr="002D10EE">
        <w:rPr>
          <w:rFonts w:ascii="GHEA Grapalat" w:hAnsi="GHEA Grapalat"/>
          <w:sz w:val="20"/>
          <w:szCs w:val="20"/>
        </w:rPr>
        <w:t xml:space="preserve"> </w:t>
      </w:r>
      <w:r w:rsidRPr="002D10EE">
        <w:rPr>
          <w:rFonts w:ascii="GHEA Grapalat" w:hAnsi="GHEA Grapalat"/>
          <w:sz w:val="20"/>
          <w:szCs w:val="20"/>
        </w:rPr>
        <w:t>части 1 настоящего Приглашения.</w:t>
      </w:r>
    </w:p>
    <w:p w:rsidR="00583092"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23"/>
        <w:widowControl w:val="0"/>
        <w:spacing w:line="240" w:lineRule="auto"/>
        <w:ind w:firstLine="0"/>
        <w:rPr>
          <w:rFonts w:ascii="GHEA Grapalat" w:hAnsi="GHEA Grapalat"/>
        </w:rPr>
      </w:pPr>
      <w:r w:rsidRPr="002D10E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 xml:space="preserve">причинах, </w:t>
      </w:r>
      <w:r w:rsidRPr="002D10EE">
        <w:rPr>
          <w:rFonts w:ascii="GHEA Grapalat" w:hAnsi="GHEA Grapalat"/>
          <w:sz w:val="20"/>
        </w:rPr>
        <w:lastRenderedPageBreak/>
        <w:t>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A6375B" w:rsidRDefault="00A150A9" w:rsidP="00616F38">
      <w:pPr>
        <w:pStyle w:val="23"/>
        <w:widowControl w:val="0"/>
        <w:tabs>
          <w:tab w:val="left" w:pos="1276"/>
        </w:tabs>
        <w:spacing w:line="240" w:lineRule="auto"/>
        <w:ind w:firstLine="0"/>
        <w:rPr>
          <w:rFonts w:ascii="GHEA Grapalat" w:hAnsi="GHEA Grapalat" w:cs="Sylfaen"/>
          <w:b/>
        </w:rPr>
      </w:pPr>
      <w:r w:rsidRPr="00A6375B">
        <w:rPr>
          <w:rFonts w:ascii="GHEA Grapalat" w:hAnsi="GHEA Grapalat"/>
        </w:rPr>
        <w:t>8.</w:t>
      </w:r>
      <w:r w:rsidR="00163324" w:rsidRPr="00A6375B">
        <w:rPr>
          <w:rFonts w:ascii="GHEA Grapalat" w:hAnsi="GHEA Grapalat"/>
        </w:rPr>
        <w:t>2</w:t>
      </w:r>
      <w:r w:rsidR="00F72026" w:rsidRPr="00A6375B">
        <w:rPr>
          <w:rFonts w:ascii="GHEA Grapalat" w:hAnsi="GHEA Grapalat"/>
        </w:rPr>
        <w:t>2</w:t>
      </w:r>
      <w:r w:rsidR="00BA2853" w:rsidRPr="00A6375B">
        <w:rPr>
          <w:rFonts w:ascii="GHEA Grapalat" w:hAnsi="GHEA Grapalat"/>
        </w:rPr>
        <w:t>.</w:t>
      </w:r>
      <w:r w:rsidR="0022457E" w:rsidRPr="00A6375B">
        <w:rPr>
          <w:rFonts w:ascii="GHEA Grapalat" w:hAnsi="GHEA Grapalat"/>
        </w:rPr>
        <w:t xml:space="preserve"> </w:t>
      </w:r>
      <w:r w:rsidRPr="00A6375B">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6375B" w:rsidRDefault="00583092" w:rsidP="00616F38">
      <w:pPr>
        <w:pStyle w:val="23"/>
        <w:widowControl w:val="0"/>
        <w:spacing w:line="240" w:lineRule="auto"/>
        <w:ind w:firstLine="0"/>
        <w:rPr>
          <w:rFonts w:ascii="GHEA Grapalat" w:hAnsi="GHEA Grapalat"/>
          <w:b/>
          <w:i/>
        </w:rPr>
      </w:pPr>
      <w:r w:rsidRPr="00A6375B">
        <w:rPr>
          <w:rFonts w:ascii="GHEA Grapalat" w:hAnsi="GHEA Grapalat"/>
          <w:b/>
        </w:rPr>
        <w:t>Период ожидания в случае настоящей процедуры составляет "</w:t>
      </w:r>
      <w:r w:rsidR="002D10EE" w:rsidRPr="00A6375B">
        <w:rPr>
          <w:rFonts w:ascii="GHEA Grapalat" w:hAnsi="GHEA Grapalat"/>
          <w:b/>
        </w:rPr>
        <w:t>5</w:t>
      </w:r>
      <w:r w:rsidRPr="00A6375B">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A6375B" w:rsidRDefault="00583092" w:rsidP="00616F38">
      <w:pPr>
        <w:pStyle w:val="23"/>
        <w:widowControl w:val="0"/>
        <w:spacing w:line="240" w:lineRule="auto"/>
        <w:ind w:firstLine="0"/>
        <w:rPr>
          <w:rFonts w:ascii="GHEA Grapalat" w:hAnsi="GHEA Grapalat" w:cs="Sylfaen"/>
        </w:rPr>
      </w:pPr>
      <w:r w:rsidRPr="00A6375B">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A6375B" w:rsidRDefault="00616F38" w:rsidP="00616F38">
      <w:pPr>
        <w:widowControl w:val="0"/>
        <w:spacing w:after="160"/>
        <w:jc w:val="center"/>
        <w:rPr>
          <w:rFonts w:ascii="GHEA Grapalat" w:hAnsi="GHEA Grapalat"/>
          <w:b/>
          <w:sz w:val="20"/>
          <w:szCs w:val="20"/>
        </w:rPr>
      </w:pPr>
    </w:p>
    <w:p w:rsidR="002D10EE" w:rsidRPr="00A6375B" w:rsidRDefault="002D10EE" w:rsidP="00616F38">
      <w:pPr>
        <w:widowControl w:val="0"/>
        <w:spacing w:after="160"/>
        <w:jc w:val="center"/>
        <w:rPr>
          <w:rFonts w:ascii="GHEA Grapalat" w:hAnsi="GHEA Grapalat"/>
          <w:b/>
          <w:sz w:val="20"/>
          <w:szCs w:val="20"/>
        </w:rPr>
      </w:pPr>
    </w:p>
    <w:p w:rsidR="000313A6" w:rsidRPr="00A6375B" w:rsidRDefault="00AA0AD8" w:rsidP="00616F38">
      <w:pPr>
        <w:widowControl w:val="0"/>
        <w:spacing w:after="160"/>
        <w:jc w:val="center"/>
        <w:rPr>
          <w:rFonts w:ascii="GHEA Grapalat" w:hAnsi="GHEA Grapalat" w:cs="Arial"/>
          <w:b/>
          <w:iCs/>
          <w:sz w:val="20"/>
          <w:szCs w:val="20"/>
        </w:rPr>
      </w:pPr>
      <w:r w:rsidRPr="00A6375B">
        <w:rPr>
          <w:rFonts w:ascii="GHEA Grapalat" w:hAnsi="GHEA Grapalat"/>
          <w:b/>
          <w:sz w:val="20"/>
          <w:szCs w:val="20"/>
        </w:rPr>
        <w:t xml:space="preserve">9. ЗАКЛЮЧЕНИЕ ДОГОВОРА </w:t>
      </w:r>
    </w:p>
    <w:p w:rsidR="00096865" w:rsidRPr="00A6375B" w:rsidRDefault="00AA0AD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9.1</w:t>
      </w:r>
      <w:r w:rsidR="00616F38" w:rsidRPr="00A6375B">
        <w:rPr>
          <w:rFonts w:ascii="GHEA Grapalat" w:hAnsi="GHEA Grapalat"/>
          <w:b/>
          <w:sz w:val="20"/>
          <w:szCs w:val="20"/>
        </w:rPr>
        <w:t>.</w:t>
      </w:r>
      <w:r w:rsidRPr="00A6375B">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A6375B">
        <w:rPr>
          <w:rFonts w:ascii="GHEA Grapalat" w:hAnsi="GHEA Grapalat"/>
          <w:sz w:val="20"/>
          <w:szCs w:val="20"/>
        </w:rPr>
        <w:t>9.2.В течение четырех рабочих дней, следующих за окончанием периода</w:t>
      </w:r>
      <w:r w:rsidRPr="002D10EE">
        <w:rPr>
          <w:rFonts w:ascii="GHEA Grapalat" w:hAnsi="GHEA Grapalat"/>
          <w:sz w:val="20"/>
          <w:szCs w:val="20"/>
        </w:rPr>
        <w:t xml:space="preserve">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 xml:space="preserve">При этом,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D10EE">
        <w:rPr>
          <w:rFonts w:ascii="GHEA Grapalat" w:hAnsi="GHEA Grapalat"/>
          <w:sz w:val="20"/>
          <w:szCs w:val="20"/>
        </w:rPr>
        <w:t xml:space="preserve"> </w:t>
      </w:r>
      <w:r w:rsidRPr="002D10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2D10EE">
        <w:rPr>
          <w:rFonts w:ascii="GHEA Grapalat" w:hAnsi="GHEA Grapalat"/>
          <w:spacing w:val="-8"/>
        </w:rPr>
        <w:t xml:space="preserve"> </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-и, а в случае, если заключаемым договором предусмотрена предоплата – 15-и</w:t>
      </w:r>
      <w:r w:rsidRPr="002D10EE">
        <w:rPr>
          <w:rFonts w:ascii="GHEA Grapalat" w:hAnsi="GHEA Grapalat"/>
          <w:sz w:val="20"/>
          <w:szCs w:val="20"/>
        </w:rPr>
        <w:t xml:space="preserve"> </w:t>
      </w:r>
      <w:r w:rsidR="000E4039" w:rsidRPr="002D10EE">
        <w:rPr>
          <w:rFonts w:ascii="GHEA Grapalat" w:hAnsi="GHEA Grapalat"/>
          <w:sz w:val="20"/>
          <w:szCs w:val="20"/>
        </w:rPr>
        <w:t xml:space="preserve">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A6375B">
        <w:rPr>
          <w:rFonts w:ascii="GHEA Grapalat" w:hAnsi="GHEA Grapalat"/>
          <w:sz w:val="20"/>
          <w:szCs w:val="20"/>
        </w:rPr>
        <w:t xml:space="preserve">10.2 </w:t>
      </w:r>
      <w:r w:rsidR="008C5F2A" w:rsidRPr="00A6375B">
        <w:rPr>
          <w:rFonts w:ascii="GHEA Grapalat" w:hAnsi="GHEA Grapalat"/>
          <w:b/>
          <w:sz w:val="20"/>
          <w:szCs w:val="20"/>
        </w:rPr>
        <w:t>Размер обеспечения квалификации равен размеру ценового предложения отобранного участника.</w:t>
      </w:r>
      <w:r w:rsidR="001647D2" w:rsidRPr="00A6375B">
        <w:rPr>
          <w:rFonts w:ascii="GHEA Grapalat" w:hAnsi="GHEA Grapalat"/>
          <w:b/>
          <w:sz w:val="20"/>
          <w:szCs w:val="20"/>
        </w:rPr>
        <w:t xml:space="preserve">Обеспечение квалификации представляется в </w:t>
      </w:r>
      <w:r w:rsidR="004B6A49" w:rsidRPr="00A6375B">
        <w:rPr>
          <w:rFonts w:ascii="GHEA Grapalat" w:hAnsi="GHEA Grapalat"/>
          <w:b/>
          <w:sz w:val="20"/>
          <w:szCs w:val="20"/>
        </w:rPr>
        <w:t>виде</w:t>
      </w:r>
      <w:r w:rsidR="001647D2" w:rsidRPr="00A6375B">
        <w:rPr>
          <w:rFonts w:ascii="GHEA Grapalat" w:hAnsi="GHEA Grapalat"/>
          <w:b/>
          <w:sz w:val="20"/>
          <w:szCs w:val="20"/>
        </w:rPr>
        <w:t xml:space="preserve"> банковской гарантии </w:t>
      </w:r>
      <w:r w:rsidR="00DA6D27" w:rsidRPr="00A6375B">
        <w:rPr>
          <w:rFonts w:ascii="GHEA Grapalat" w:hAnsi="GHEA Grapalat"/>
          <w:b/>
          <w:sz w:val="20"/>
          <w:szCs w:val="20"/>
        </w:rPr>
        <w:t>или наличных денег</w:t>
      </w:r>
      <w:r w:rsidR="00DA6D27" w:rsidRPr="00A6375B" w:rsidDel="00DA6D27">
        <w:rPr>
          <w:rFonts w:ascii="GHEA Grapalat" w:hAnsi="GHEA Grapalat"/>
          <w:sz w:val="20"/>
          <w:szCs w:val="20"/>
        </w:rPr>
        <w:t xml:space="preserve"> </w:t>
      </w:r>
      <w:r w:rsidR="00DA6D27" w:rsidRPr="00A6375B">
        <w:rPr>
          <w:rFonts w:ascii="GHEA Grapalat" w:hAnsi="GHEA Grapalat"/>
          <w:sz w:val="20"/>
          <w:szCs w:val="20"/>
        </w:rPr>
        <w:t>. Причем  обеспечение</w:t>
      </w:r>
      <w:r w:rsidR="001647D2" w:rsidRPr="00A6375B">
        <w:rPr>
          <w:rFonts w:ascii="GHEA Grapalat" w:hAnsi="GHEA Grapalat"/>
          <w:sz w:val="20"/>
          <w:szCs w:val="20"/>
        </w:rPr>
        <w:t xml:space="preserve"> должно быть действительным как минимум  включительно до 20-го</w:t>
      </w:r>
      <w:r w:rsidR="001647D2" w:rsidRPr="002D10EE">
        <w:rPr>
          <w:rFonts w:ascii="GHEA Grapalat" w:hAnsi="GHEA Grapalat"/>
          <w:sz w:val="20"/>
          <w:szCs w:val="20"/>
        </w:rPr>
        <w:t xml:space="preserve">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w:t>
      </w:r>
      <w:r w:rsidRPr="002D10EE">
        <w:rPr>
          <w:rFonts w:ascii="GHEA Grapalat" w:hAnsi="GHEA Grapalat"/>
          <w:sz w:val="20"/>
          <w:szCs w:val="20"/>
        </w:rPr>
        <w:t xml:space="preserve"> </w:t>
      </w:r>
      <w:r w:rsidRPr="002D10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w:t>
      </w:r>
      <w:r w:rsidRPr="002D10EE">
        <w:rPr>
          <w:rFonts w:ascii="GHEA Grapalat" w:hAnsi="GHEA Grapalat" w:cs="Sylfaen"/>
          <w:sz w:val="20"/>
          <w:szCs w:val="20"/>
        </w:rPr>
        <w:t xml:space="preserve"> </w:t>
      </w:r>
      <w:r w:rsidRPr="002D10EE">
        <w:rPr>
          <w:rFonts w:ascii="GHEA Grapalat" w:hAnsi="GHEA Grapalat" w:cs="GHEA Grapalat"/>
          <w:sz w:val="20"/>
          <w:szCs w:val="20"/>
        </w:rPr>
        <w:t>открытый</w:t>
      </w:r>
      <w:r w:rsidRPr="002D10EE">
        <w:rPr>
          <w:rFonts w:ascii="GHEA Grapalat" w:hAnsi="GHEA Grapalat" w:cs="Sylfaen"/>
          <w:sz w:val="20"/>
          <w:szCs w:val="20"/>
        </w:rPr>
        <w:t xml:space="preserve"> </w:t>
      </w:r>
      <w:r w:rsidRPr="002D10EE">
        <w:rPr>
          <w:rFonts w:ascii="GHEA Grapalat" w:hAnsi="GHEA Grapalat" w:cs="GHEA Grapalat"/>
          <w:sz w:val="20"/>
          <w:szCs w:val="20"/>
        </w:rPr>
        <w:t>в</w:t>
      </w:r>
      <w:r w:rsidRPr="002D10EE">
        <w:rPr>
          <w:rFonts w:ascii="GHEA Grapalat" w:hAnsi="GHEA Grapalat" w:cs="Sylfaen"/>
          <w:sz w:val="20"/>
          <w:szCs w:val="20"/>
        </w:rPr>
        <w:t xml:space="preserve"> </w:t>
      </w:r>
      <w:r w:rsidRPr="002D10EE">
        <w:rPr>
          <w:rFonts w:ascii="GHEA Grapalat" w:hAnsi="GHEA Grapalat" w:cs="GHEA Grapalat"/>
          <w:sz w:val="20"/>
          <w:szCs w:val="20"/>
        </w:rPr>
        <w:t>Центральном</w:t>
      </w:r>
      <w:r w:rsidRPr="002D10EE">
        <w:rPr>
          <w:rFonts w:ascii="GHEA Grapalat" w:hAnsi="GHEA Grapalat" w:cs="Sylfaen"/>
          <w:sz w:val="20"/>
          <w:szCs w:val="20"/>
        </w:rPr>
        <w:t xml:space="preserve"> </w:t>
      </w:r>
      <w:r w:rsidRPr="002D10EE">
        <w:rPr>
          <w:rFonts w:ascii="GHEA Grapalat" w:hAnsi="GHEA Grapalat" w:cs="GHEA Grapalat"/>
          <w:sz w:val="20"/>
          <w:szCs w:val="20"/>
        </w:rPr>
        <w:t>казначействе</w:t>
      </w:r>
      <w:r w:rsidRPr="002D10EE">
        <w:rPr>
          <w:rFonts w:ascii="GHEA Grapalat" w:hAnsi="GHEA Grapalat" w:cs="Sylfaen"/>
          <w:sz w:val="20"/>
          <w:szCs w:val="20"/>
        </w:rPr>
        <w:t xml:space="preserve"> </w:t>
      </w:r>
      <w:r w:rsidRPr="002D10EE">
        <w:rPr>
          <w:rFonts w:ascii="GHEA Grapalat" w:hAnsi="GHEA Grapalat" w:cs="GHEA Grapalat"/>
          <w:sz w:val="20"/>
          <w:szCs w:val="20"/>
        </w:rPr>
        <w:t>на</w:t>
      </w:r>
      <w:r w:rsidRPr="002D10EE">
        <w:rPr>
          <w:rFonts w:ascii="GHEA Grapalat" w:hAnsi="GHEA Grapalat" w:cs="Sylfaen"/>
          <w:sz w:val="20"/>
          <w:szCs w:val="20"/>
        </w:rPr>
        <w:t xml:space="preserve"> </w:t>
      </w:r>
      <w:r w:rsidRPr="002D10EE">
        <w:rPr>
          <w:rFonts w:ascii="GHEA Grapalat" w:hAnsi="GHEA Grapalat" w:cs="GHEA Grapalat"/>
          <w:sz w:val="20"/>
          <w:szCs w:val="20"/>
        </w:rPr>
        <w:t>имя</w:t>
      </w:r>
      <w:r w:rsidRPr="002D10EE">
        <w:rPr>
          <w:rFonts w:ascii="GHEA Grapalat" w:hAnsi="GHEA Grapalat" w:cs="Sylfaen"/>
          <w:sz w:val="20"/>
          <w:szCs w:val="20"/>
        </w:rPr>
        <w:t xml:space="preserve"> </w:t>
      </w:r>
      <w:r w:rsidRPr="002D10EE">
        <w:rPr>
          <w:rFonts w:ascii="GHEA Grapalat" w:hAnsi="GHEA Grapalat" w:cs="GHEA Grapalat"/>
          <w:sz w:val="20"/>
          <w:szCs w:val="20"/>
        </w:rPr>
        <w:t>уполномоченного</w:t>
      </w:r>
      <w:r w:rsidRPr="002D10EE">
        <w:rPr>
          <w:rFonts w:ascii="GHEA Grapalat" w:hAnsi="GHEA Grapalat" w:cs="Sylfaen"/>
          <w:sz w:val="20"/>
          <w:szCs w:val="20"/>
        </w:rPr>
        <w:t xml:space="preserve"> </w:t>
      </w:r>
      <w:r w:rsidRPr="002D10EE">
        <w:rPr>
          <w:rFonts w:ascii="GHEA Grapalat" w:hAnsi="GHEA Grapalat" w:cs="GHEA Grapalat"/>
          <w:sz w:val="20"/>
          <w:szCs w:val="20"/>
        </w:rPr>
        <w:t>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A6375B" w:rsidRDefault="00D2548C" w:rsidP="00616F38">
      <w:pPr>
        <w:widowControl w:val="0"/>
        <w:tabs>
          <w:tab w:val="left" w:pos="1276"/>
        </w:tabs>
        <w:jc w:val="both"/>
        <w:rPr>
          <w:rFonts w:ascii="GHEA Grapalat" w:hAnsi="GHEA Grapalat"/>
          <w:b/>
          <w:sz w:val="20"/>
          <w:szCs w:val="20"/>
        </w:rPr>
      </w:pPr>
      <w:r w:rsidRPr="00A6375B">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r w:rsidR="005F1B18" w:rsidRPr="00A6375B">
        <w:rPr>
          <w:rFonts w:ascii="GHEA Grapalat" w:hAnsi="GHEA Grapalat" w:cs="Sylfaen"/>
          <w:b/>
          <w:sz w:val="20"/>
          <w:szCs w:val="20"/>
        </w:rPr>
        <w:t xml:space="preserve"> </w:t>
      </w:r>
    </w:p>
    <w:p w:rsidR="002406D8" w:rsidRPr="00A6375B" w:rsidRDefault="002406D8" w:rsidP="00616F38">
      <w:pPr>
        <w:widowControl w:val="0"/>
        <w:tabs>
          <w:tab w:val="left" w:pos="1276"/>
        </w:tabs>
        <w:jc w:val="both"/>
        <w:rPr>
          <w:rFonts w:ascii="GHEA Grapalat" w:hAnsi="GHEA Grapalat" w:cs="Sylfaen"/>
          <w:sz w:val="20"/>
          <w:szCs w:val="20"/>
        </w:rPr>
      </w:pPr>
      <w:r w:rsidRPr="00A6375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375B" w:rsidRDefault="00030D40"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w:t>
      </w:r>
      <w:r w:rsidR="001723D6" w:rsidRPr="00A6375B">
        <w:rPr>
          <w:rFonts w:ascii="GHEA Grapalat" w:hAnsi="GHEA Grapalat"/>
          <w:b/>
          <w:sz w:val="20"/>
          <w:szCs w:val="20"/>
        </w:rPr>
        <w:t>3</w:t>
      </w:r>
      <w:r w:rsidR="00616F38" w:rsidRPr="00A6375B">
        <w:rPr>
          <w:rFonts w:ascii="GHEA Grapalat" w:hAnsi="GHEA Grapalat"/>
          <w:b/>
          <w:sz w:val="20"/>
          <w:szCs w:val="20"/>
        </w:rPr>
        <w:t>.</w:t>
      </w:r>
      <w:r w:rsidRPr="00A6375B">
        <w:rPr>
          <w:rFonts w:ascii="GHEA Grapalat" w:hAnsi="GHEA Grapalat"/>
          <w:b/>
          <w:sz w:val="20"/>
          <w:szCs w:val="20"/>
        </w:rPr>
        <w:t xml:space="preserve">Размер обеспечения договора составляет 10 процентов от цены договора. </w:t>
      </w:r>
      <w:r w:rsidR="001723D6" w:rsidRPr="00A6375B">
        <w:rPr>
          <w:rFonts w:ascii="GHEA Grapalat" w:hAnsi="GHEA Grapalat"/>
          <w:b/>
          <w:sz w:val="20"/>
          <w:szCs w:val="20"/>
        </w:rPr>
        <w:t xml:space="preserve">Обеспечение </w:t>
      </w:r>
      <w:r w:rsidR="00896AAF" w:rsidRPr="00A6375B">
        <w:rPr>
          <w:rFonts w:ascii="GHEA Grapalat" w:hAnsi="GHEA Grapalat"/>
          <w:b/>
          <w:sz w:val="20"/>
          <w:szCs w:val="20"/>
        </w:rPr>
        <w:t>договора</w:t>
      </w:r>
      <w:r w:rsidR="001723D6" w:rsidRPr="00A6375B">
        <w:rPr>
          <w:rFonts w:ascii="GHEA Grapalat" w:hAnsi="GHEA Grapalat"/>
          <w:b/>
          <w:sz w:val="20"/>
          <w:szCs w:val="20"/>
        </w:rPr>
        <w:t xml:space="preserve"> представляется в </w:t>
      </w:r>
      <w:r w:rsidR="005876A3" w:rsidRPr="00A6375B">
        <w:rPr>
          <w:rFonts w:ascii="GHEA Grapalat" w:hAnsi="GHEA Grapalat"/>
          <w:b/>
          <w:sz w:val="20"/>
          <w:szCs w:val="20"/>
        </w:rPr>
        <w:t>виде</w:t>
      </w:r>
      <w:r w:rsidR="001723D6" w:rsidRPr="00A6375B">
        <w:rPr>
          <w:rFonts w:ascii="GHEA Grapalat" w:hAnsi="GHEA Grapalat"/>
          <w:b/>
          <w:sz w:val="20"/>
          <w:szCs w:val="20"/>
        </w:rPr>
        <w:t xml:space="preserve"> банковской гарантии (Приложение 5)</w:t>
      </w:r>
      <w:r w:rsidR="00375E5E" w:rsidRPr="00A6375B">
        <w:rPr>
          <w:rFonts w:ascii="GHEA Grapalat" w:hAnsi="GHEA Grapalat"/>
          <w:b/>
          <w:sz w:val="20"/>
          <w:szCs w:val="20"/>
        </w:rPr>
        <w:t xml:space="preserve"> или наличных денег</w:t>
      </w:r>
      <w:r w:rsidR="00C108EE" w:rsidRPr="00A6375B">
        <w:rPr>
          <w:rStyle w:val="af6"/>
          <w:rFonts w:ascii="GHEA Grapalat" w:hAnsi="GHEA Grapalat"/>
          <w:b/>
          <w:sz w:val="20"/>
          <w:szCs w:val="20"/>
        </w:rPr>
        <w:footnoteReference w:customMarkFollows="1" w:id="6"/>
        <w:t>13</w:t>
      </w:r>
      <w:r w:rsidR="00375E5E" w:rsidRPr="00A6375B">
        <w:rPr>
          <w:rFonts w:ascii="GHEA Grapalat" w:hAnsi="GHEA Grapalat"/>
          <w:b/>
          <w:sz w:val="20"/>
          <w:szCs w:val="20"/>
        </w:rPr>
        <w:t>.</w:t>
      </w:r>
    </w:p>
    <w:p w:rsidR="0058395E" w:rsidRPr="008F7CEF" w:rsidRDefault="0058395E"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Если процедура закупки организована в </w:t>
      </w:r>
      <w:r w:rsidR="00740EF5" w:rsidRPr="00A6375B">
        <w:rPr>
          <w:rFonts w:ascii="GHEA Grapalat" w:hAnsi="GHEA Grapalat"/>
          <w:b/>
          <w:sz w:val="20"/>
          <w:szCs w:val="20"/>
        </w:rPr>
        <w:t>лотах</w:t>
      </w:r>
      <w:r w:rsidRPr="00A6375B">
        <w:rPr>
          <w:rFonts w:ascii="GHEA Grapalat" w:hAnsi="GHEA Grapalat"/>
          <w:b/>
          <w:sz w:val="20"/>
          <w:szCs w:val="20"/>
        </w:rPr>
        <w:t xml:space="preserve"> и участник признается </w:t>
      </w:r>
      <w:r w:rsidR="00740EF5" w:rsidRPr="00A6375B">
        <w:rPr>
          <w:rFonts w:ascii="GHEA Grapalat" w:hAnsi="GHEA Grapalat"/>
          <w:b/>
          <w:sz w:val="20"/>
          <w:szCs w:val="20"/>
        </w:rPr>
        <w:t>ото</w:t>
      </w:r>
      <w:r w:rsidRPr="00A6375B">
        <w:rPr>
          <w:rFonts w:ascii="GHEA Grapalat" w:hAnsi="GHEA Grapalat"/>
          <w:b/>
          <w:sz w:val="20"/>
          <w:szCs w:val="20"/>
        </w:rPr>
        <w:t xml:space="preserve">бранным участником </w:t>
      </w:r>
      <w:r w:rsidR="00740EF5" w:rsidRPr="00A6375B">
        <w:rPr>
          <w:rFonts w:ascii="GHEA Grapalat" w:hAnsi="GHEA Grapalat"/>
          <w:b/>
          <w:sz w:val="20"/>
          <w:szCs w:val="20"/>
        </w:rPr>
        <w:t>по</w:t>
      </w:r>
      <w:r w:rsidRPr="00A6375B">
        <w:rPr>
          <w:rFonts w:ascii="GHEA Grapalat" w:hAnsi="GHEA Grapalat"/>
          <w:b/>
          <w:sz w:val="20"/>
          <w:szCs w:val="20"/>
        </w:rPr>
        <w:t xml:space="preserve"> более чем одно</w:t>
      </w:r>
      <w:r w:rsidR="00740EF5" w:rsidRPr="00A6375B">
        <w:rPr>
          <w:rFonts w:ascii="GHEA Grapalat" w:hAnsi="GHEA Grapalat"/>
          <w:b/>
          <w:sz w:val="20"/>
          <w:szCs w:val="20"/>
        </w:rPr>
        <w:t xml:space="preserve">му лоту </w:t>
      </w:r>
      <w:r w:rsidRPr="00A6375B">
        <w:rPr>
          <w:rFonts w:ascii="GHEA Grapalat" w:hAnsi="GHEA Grapalat"/>
          <w:b/>
          <w:sz w:val="20"/>
          <w:szCs w:val="20"/>
        </w:rPr>
        <w:t>и общая цена заключаемого с последним договора превышает 10 млн.</w:t>
      </w:r>
      <w:r w:rsidRPr="008F7CEF">
        <w:rPr>
          <w:rFonts w:ascii="GHEA Grapalat" w:hAnsi="GHEA Grapalat"/>
          <w:b/>
          <w:sz w:val="20"/>
          <w:szCs w:val="20"/>
        </w:rPr>
        <w:t xml:space="preserve"> драмов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A6375B" w:rsidRDefault="004A0321"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10.4</w:t>
      </w:r>
      <w:r w:rsidR="00251CF9" w:rsidRPr="00A6375B">
        <w:rPr>
          <w:rFonts w:ascii="GHEA Grapalat" w:hAnsi="GHEA Grapalat"/>
          <w:b/>
          <w:sz w:val="20"/>
          <w:szCs w:val="20"/>
        </w:rPr>
        <w:t xml:space="preserve"> </w:t>
      </w:r>
      <w:r w:rsidR="0076763C" w:rsidRPr="00A6375B">
        <w:rPr>
          <w:rFonts w:ascii="GHEA Grapalat" w:hAnsi="GHEA Grapalat"/>
          <w:b/>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6375B">
        <w:rPr>
          <w:rFonts w:ascii="GHEA Grapalat" w:hAnsi="GHEA Grapalat"/>
          <w:b/>
          <w:sz w:val="20"/>
          <w:szCs w:val="20"/>
        </w:rPr>
        <w:t>я квалификации и</w:t>
      </w:r>
      <w:r w:rsidR="0076763C" w:rsidRPr="00A6375B">
        <w:rPr>
          <w:rFonts w:ascii="GHEA Grapalat" w:hAnsi="GHEA Grapalat"/>
          <w:b/>
          <w:sz w:val="20"/>
          <w:szCs w:val="20"/>
        </w:rPr>
        <w:t xml:space="preserve"> договора представля</w:t>
      </w:r>
      <w:r w:rsidR="00DE7753" w:rsidRPr="00A6375B">
        <w:rPr>
          <w:rFonts w:ascii="GHEA Grapalat" w:hAnsi="GHEA Grapalat"/>
          <w:b/>
          <w:sz w:val="20"/>
          <w:szCs w:val="20"/>
        </w:rPr>
        <w:t>ю</w:t>
      </w:r>
      <w:r w:rsidR="0076763C" w:rsidRPr="00A6375B">
        <w:rPr>
          <w:rFonts w:ascii="GHEA Grapalat" w:hAnsi="GHEA Grapalat"/>
          <w:b/>
          <w:sz w:val="20"/>
          <w:szCs w:val="20"/>
        </w:rPr>
        <w:t>тся</w:t>
      </w:r>
      <w:r w:rsidR="00180134" w:rsidRPr="00A6375B">
        <w:rPr>
          <w:rFonts w:ascii="GHEA Grapalat" w:hAnsi="GHEA Grapalat"/>
          <w:b/>
          <w:sz w:val="20"/>
          <w:szCs w:val="20"/>
        </w:rPr>
        <w:t xml:space="preserve"> в виде заключенного в одностороннем порядке </w:t>
      </w:r>
      <w:r w:rsidR="00A9694C" w:rsidRPr="00A6375B">
        <w:rPr>
          <w:rFonts w:ascii="GHEA Grapalat" w:hAnsi="GHEA Grapalat"/>
          <w:b/>
          <w:sz w:val="20"/>
          <w:szCs w:val="20"/>
        </w:rPr>
        <w:t>за</w:t>
      </w:r>
      <w:r w:rsidR="00180134" w:rsidRPr="00A6375B">
        <w:rPr>
          <w:rFonts w:ascii="GHEA Grapalat" w:hAnsi="GHEA Grapalat"/>
          <w:b/>
          <w:sz w:val="20"/>
          <w:szCs w:val="20"/>
        </w:rPr>
        <w:t>явления - в виде неустойки или наличных денег</w:t>
      </w:r>
      <w:r w:rsidR="006D7219" w:rsidRPr="00A6375B">
        <w:rPr>
          <w:rFonts w:ascii="GHEA Grapalat" w:hAnsi="GHEA Grapalat"/>
          <w:b/>
          <w:sz w:val="20"/>
          <w:szCs w:val="20"/>
        </w:rPr>
        <w:t>. Если на момент возникновения правомочия по заключению договора</w:t>
      </w:r>
    </w:p>
    <w:p w:rsidR="006D7219" w:rsidRPr="00A6375B" w:rsidRDefault="006D7219"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 финансовые средства предусмотрены, то обеспечение </w:t>
      </w:r>
      <w:r w:rsidR="00295C11" w:rsidRPr="00A6375B">
        <w:rPr>
          <w:rFonts w:ascii="GHEA Grapalat" w:hAnsi="GHEA Grapalat"/>
          <w:b/>
          <w:sz w:val="20"/>
          <w:szCs w:val="20"/>
        </w:rPr>
        <w:t xml:space="preserve">квалификации </w:t>
      </w:r>
      <w:r w:rsidR="00A9694C" w:rsidRPr="00A6375B">
        <w:rPr>
          <w:rFonts w:ascii="GHEA Grapalat" w:hAnsi="GHEA Grapalat"/>
          <w:b/>
          <w:sz w:val="20"/>
          <w:szCs w:val="20"/>
        </w:rPr>
        <w:t>по</w:t>
      </w:r>
      <w:r w:rsidRPr="00A6375B">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A6375B">
        <w:rPr>
          <w:rFonts w:ascii="GHEA Grapalat" w:hAnsi="GHEA Grapalat"/>
          <w:b/>
          <w:sz w:val="20"/>
          <w:szCs w:val="20"/>
        </w:rPr>
        <w:t xml:space="preserve"> или наличных денег</w:t>
      </w:r>
      <w:r w:rsidRPr="00A6375B">
        <w:rPr>
          <w:rFonts w:ascii="GHEA Grapalat" w:hAnsi="GHEA Grapalat"/>
          <w:b/>
          <w:sz w:val="20"/>
          <w:szCs w:val="20"/>
        </w:rPr>
        <w:t xml:space="preserve">, а </w:t>
      </w:r>
      <w:r w:rsidR="00661E7D" w:rsidRPr="00A6375B">
        <w:rPr>
          <w:rFonts w:ascii="GHEA Grapalat" w:hAnsi="GHEA Grapalat"/>
          <w:b/>
          <w:sz w:val="20"/>
          <w:szCs w:val="20"/>
        </w:rPr>
        <w:t>по</w:t>
      </w:r>
      <w:r w:rsidRPr="00A6375B">
        <w:rPr>
          <w:rFonts w:ascii="GHEA Grapalat" w:hAnsi="GHEA Grapalat"/>
          <w:b/>
          <w:sz w:val="20"/>
          <w:szCs w:val="20"/>
        </w:rPr>
        <w:t xml:space="preserve"> части требуемых в дальнейшем финансовых средств-в </w:t>
      </w:r>
      <w:r w:rsidR="00661E7D" w:rsidRPr="00A6375B">
        <w:rPr>
          <w:rFonts w:ascii="GHEA Grapalat" w:hAnsi="GHEA Grapalat"/>
          <w:b/>
          <w:sz w:val="20"/>
          <w:szCs w:val="20"/>
        </w:rPr>
        <w:t xml:space="preserve">виде </w:t>
      </w:r>
      <w:r w:rsidRPr="00A6375B">
        <w:rPr>
          <w:rFonts w:ascii="GHEA Grapalat" w:hAnsi="GHEA Grapalat"/>
          <w:b/>
          <w:sz w:val="20"/>
          <w:szCs w:val="20"/>
        </w:rPr>
        <w:t>утвержденного</w:t>
      </w:r>
      <w:r w:rsidR="00661E7D" w:rsidRPr="00A6375B">
        <w:rPr>
          <w:rFonts w:ascii="GHEA Grapalat" w:hAnsi="GHEA Grapalat"/>
          <w:b/>
          <w:sz w:val="20"/>
          <w:szCs w:val="20"/>
        </w:rPr>
        <w:t xml:space="preserve"> в</w:t>
      </w:r>
      <w:r w:rsidRPr="00A6375B">
        <w:rPr>
          <w:rFonts w:ascii="GHEA Grapalat" w:hAnsi="GHEA Grapalat"/>
          <w:b/>
          <w:sz w:val="20"/>
          <w:szCs w:val="20"/>
        </w:rPr>
        <w:t xml:space="preserve"> </w:t>
      </w:r>
      <w:r w:rsidR="00661E7D" w:rsidRPr="00A6375B">
        <w:rPr>
          <w:rFonts w:ascii="GHEA Grapalat" w:hAnsi="GHEA Grapalat"/>
          <w:b/>
          <w:sz w:val="20"/>
          <w:szCs w:val="20"/>
        </w:rPr>
        <w:t xml:space="preserve">одностороннем порядке </w:t>
      </w:r>
      <w:r w:rsidRPr="00A6375B">
        <w:rPr>
          <w:rFonts w:ascii="GHEA Grapalat" w:hAnsi="GHEA Grapalat"/>
          <w:b/>
          <w:sz w:val="20"/>
          <w:szCs w:val="20"/>
        </w:rPr>
        <w:t>заявления-в виде неустойки или наличных денег</w:t>
      </w:r>
      <w:r w:rsidR="006F58E6" w:rsidRPr="00A6375B">
        <w:rPr>
          <w:rFonts w:ascii="GHEA Grapalat" w:hAnsi="GHEA Grapalat"/>
          <w:b/>
          <w:sz w:val="20"/>
          <w:szCs w:val="20"/>
        </w:rPr>
        <w:t>.</w:t>
      </w:r>
    </w:p>
    <w:p w:rsidR="00D32092" w:rsidRPr="00A6375B" w:rsidRDefault="00D32092" w:rsidP="00616F38">
      <w:pPr>
        <w:widowControl w:val="0"/>
        <w:tabs>
          <w:tab w:val="left" w:pos="1276"/>
        </w:tabs>
        <w:jc w:val="both"/>
        <w:rPr>
          <w:rFonts w:ascii="GHEA Grapalat" w:hAnsi="GHEA Grapalat" w:cs="Sylfaen"/>
          <w:b/>
          <w:sz w:val="20"/>
          <w:szCs w:val="20"/>
        </w:rPr>
      </w:pPr>
      <w:r w:rsidRPr="00A6375B">
        <w:rPr>
          <w:rFonts w:ascii="GHEA Grapalat" w:hAnsi="GHEA Grapalat" w:cs="Sylfaen"/>
          <w:b/>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6375B">
        <w:rPr>
          <w:rFonts w:ascii="GHEA Grapalat" w:hAnsi="GHEA Grapalat" w:cs="Sylfaen"/>
          <w:b/>
          <w:sz w:val="20"/>
          <w:szCs w:val="20"/>
        </w:rPr>
        <w:t>.</w:t>
      </w:r>
    </w:p>
    <w:p w:rsidR="008F0732" w:rsidRPr="002D10EE" w:rsidRDefault="00030D40" w:rsidP="00616F38">
      <w:pPr>
        <w:widowControl w:val="0"/>
        <w:tabs>
          <w:tab w:val="left" w:pos="1276"/>
        </w:tabs>
        <w:jc w:val="both"/>
        <w:rPr>
          <w:rFonts w:ascii="GHEA Grapalat" w:hAnsi="GHEA Grapalat"/>
          <w:i/>
          <w:sz w:val="20"/>
          <w:szCs w:val="20"/>
        </w:rPr>
      </w:pPr>
      <w:r w:rsidRPr="00A6375B">
        <w:rPr>
          <w:rFonts w:ascii="GHEA Grapalat" w:hAnsi="GHEA Grapalat"/>
          <w:b/>
          <w:sz w:val="20"/>
          <w:szCs w:val="20"/>
        </w:rPr>
        <w:t>10.</w:t>
      </w:r>
      <w:r w:rsidR="00DF09E7" w:rsidRPr="00A6375B">
        <w:rPr>
          <w:rFonts w:ascii="GHEA Grapalat" w:hAnsi="GHEA Grapalat"/>
          <w:b/>
          <w:sz w:val="20"/>
          <w:szCs w:val="20"/>
        </w:rPr>
        <w:t>5</w:t>
      </w:r>
      <w:r w:rsidR="00616F38" w:rsidRPr="00A6375B">
        <w:rPr>
          <w:rFonts w:ascii="GHEA Grapalat" w:hAnsi="GHEA Grapalat"/>
          <w:b/>
          <w:sz w:val="20"/>
          <w:szCs w:val="20"/>
        </w:rPr>
        <w:t>.</w:t>
      </w:r>
      <w:r w:rsidRPr="00A6375B">
        <w:rPr>
          <w:rFonts w:ascii="GHEA Grapalat" w:hAnsi="GHEA Grapalat"/>
          <w:b/>
          <w:sz w:val="20"/>
          <w:szCs w:val="20"/>
        </w:rPr>
        <w:t>В случае ес</w:t>
      </w:r>
      <w:r w:rsidRPr="002D10EE">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D10EE">
        <w:rPr>
          <w:rFonts w:ascii="GHEA Grapalat" w:hAnsi="GHEA Grapalat"/>
          <w:i/>
          <w:sz w:val="20"/>
          <w:szCs w:val="20"/>
        </w:rPr>
        <w:t xml:space="preserve"> </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008F0732" w:rsidRPr="002D10EE">
        <w:rPr>
          <w:rFonts w:ascii="GHEA Grapalat" w:hAnsi="GHEA Grapalat"/>
          <w:sz w:val="20"/>
          <w:szCs w:val="20"/>
        </w:rPr>
        <w:t xml:space="preserve"> </w:t>
      </w:r>
      <w:r w:rsidRPr="002D10EE">
        <w:rPr>
          <w:rFonts w:ascii="GHEA Grapalat" w:hAnsi="GHEA Grapalat"/>
          <w:sz w:val="20"/>
          <w:szCs w:val="20"/>
        </w:rPr>
        <w:t>Если в рамках процедуры закупки, организованной по лотам</w:t>
      </w:r>
      <w:r w:rsidR="00DC14CE" w:rsidRPr="002D10EE">
        <w:rPr>
          <w:rFonts w:ascii="GHEA Grapalat" w:hAnsi="GHEA Grapalat"/>
          <w:sz w:val="20"/>
          <w:szCs w:val="20"/>
        </w:rPr>
        <w:t xml:space="preserve"> </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A6375B"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w:t>
      </w:r>
      <w:r w:rsidRPr="00A6375B">
        <w:rPr>
          <w:rFonts w:ascii="GHEA Grapalat" w:hAnsi="GHEA Grapalat"/>
          <w:sz w:val="20"/>
          <w:szCs w:val="20"/>
        </w:rPr>
        <w:t xml:space="preserve">настоящую </w:t>
      </w:r>
      <w:r w:rsidRPr="00A6375B">
        <w:rPr>
          <w:rFonts w:ascii="GHEA Grapalat" w:hAnsi="GHEA Grapalat"/>
          <w:b/>
          <w:sz w:val="20"/>
          <w:szCs w:val="20"/>
        </w:rPr>
        <w:t>процедуру несостоявшейся</w:t>
      </w:r>
      <w:r w:rsidRPr="00A6375B">
        <w:rPr>
          <w:rFonts w:ascii="GHEA Grapalat" w:hAnsi="GHEA Grapalat"/>
          <w:sz w:val="20"/>
          <w:szCs w:val="20"/>
        </w:rPr>
        <w:t>, если:</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1)ни одна из заявок не соответствует условиям приглашения;</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6375B">
        <w:rPr>
          <w:rFonts w:ascii="Courier New" w:hAnsi="Courier New" w:cs="Courier New"/>
          <w:b/>
          <w:sz w:val="20"/>
          <w:szCs w:val="20"/>
          <w:lang w:val="en-US"/>
        </w:rPr>
        <w:t> </w:t>
      </w:r>
      <w:r w:rsidRPr="00A6375B">
        <w:rPr>
          <w:rFonts w:ascii="GHEA Grapalat" w:hAnsi="GHEA Grapalat"/>
          <w:b/>
          <w:sz w:val="20"/>
          <w:szCs w:val="20"/>
        </w:rPr>
        <w:t>— Совета попечителей</w:t>
      </w:r>
      <w:r w:rsidR="0011605E" w:rsidRPr="00A6375B">
        <w:rPr>
          <w:rStyle w:val="af6"/>
          <w:rFonts w:ascii="GHEA Grapalat" w:hAnsi="GHEA Grapalat"/>
          <w:b/>
          <w:sz w:val="20"/>
          <w:szCs w:val="20"/>
        </w:rPr>
        <w:footnoteReference w:customMarkFollows="1" w:id="7"/>
        <w:t>14</w:t>
      </w:r>
      <w:r w:rsidRPr="00A6375B">
        <w:rPr>
          <w:rFonts w:ascii="GHEA Grapalat" w:hAnsi="GHEA Grapalat"/>
          <w:b/>
          <w:sz w:val="20"/>
          <w:szCs w:val="20"/>
        </w:rPr>
        <w:t>.</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lastRenderedPageBreak/>
        <w:t>3)не подано ни одной заявки;</w:t>
      </w:r>
    </w:p>
    <w:p w:rsidR="00096865"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A6375B">
        <w:rPr>
          <w:rFonts w:ascii="GHEA Grapalat" w:hAnsi="GHEA Grapalat"/>
          <w:sz w:val="20"/>
          <w:szCs w:val="20"/>
        </w:rPr>
        <w:t>11.2</w:t>
      </w:r>
      <w:r w:rsidR="00616F38" w:rsidRPr="00A6375B">
        <w:rPr>
          <w:rFonts w:ascii="GHEA Grapalat" w:hAnsi="GHEA Grapalat"/>
          <w:sz w:val="20"/>
          <w:szCs w:val="20"/>
        </w:rPr>
        <w:t>.</w:t>
      </w:r>
      <w:r w:rsidRPr="00A6375B">
        <w:rPr>
          <w:rFonts w:ascii="GHEA Grapalat" w:hAnsi="GHEA Grapalat"/>
          <w:sz w:val="20"/>
          <w:szCs w:val="20"/>
        </w:rPr>
        <w:t>В течение рабочего дня, следующего</w:t>
      </w:r>
      <w:r w:rsidRPr="002D10EE">
        <w:rPr>
          <w:rFonts w:ascii="GHEA Grapalat" w:hAnsi="GHEA Grapalat"/>
          <w:sz w:val="20"/>
          <w:szCs w:val="20"/>
        </w:rPr>
        <w:t xml:space="preserve">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w:t>
      </w:r>
      <w:r w:rsidR="00AA7117" w:rsidRPr="002D10EE">
        <w:rPr>
          <w:rFonts w:ascii="GHEA Grapalat" w:hAnsi="GHEA Grapalat"/>
          <w:sz w:val="20"/>
          <w:szCs w:val="20"/>
        </w:rPr>
        <w:t xml:space="preserve"> </w:t>
      </w:r>
      <w:r w:rsidRPr="002D10EE">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w:t>
      </w:r>
      <w:r w:rsidR="00D51669" w:rsidRPr="002D10EE">
        <w:rPr>
          <w:rFonts w:ascii="GHEA Grapalat" w:hAnsi="GHEA Grapalat"/>
          <w:sz w:val="20"/>
          <w:szCs w:val="20"/>
          <w:lang w:val="hy-AM"/>
        </w:rPr>
        <w:t xml:space="preserve"> </w:t>
      </w:r>
      <w:r w:rsidR="00D51669" w:rsidRPr="002D10EE">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r w:rsidR="00AA7117"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2D10EE">
          <w:rPr>
            <w:rStyle w:val="a9"/>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D10EE">
        <w:rPr>
          <w:rFonts w:ascii="GHEA Grapalat" w:hAnsi="GHEA Grapalat"/>
          <w:sz w:val="20"/>
          <w:szCs w:val="20"/>
        </w:rPr>
        <w:t xml:space="preserve">. При этом если жалоба, представленная в установленный подпунктом </w:t>
      </w:r>
      <w:r w:rsidRPr="002D10EE">
        <w:rPr>
          <w:rFonts w:ascii="GHEA Grapalat" w:hAnsi="GHEA Grapalat"/>
          <w:sz w:val="20"/>
          <w:szCs w:val="20"/>
        </w:rPr>
        <w:lastRenderedPageBreak/>
        <w:t>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12</w:t>
      </w:r>
      <w:r w:rsidR="00A677CD" w:rsidRPr="002D10EE">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9619D8"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 </w:t>
      </w:r>
      <w:r w:rsidR="00A677CD"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а.запретить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r w:rsidR="009639DF" w:rsidRPr="002D10EE" w:rsidDel="009639DF">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ых</w:t>
      </w:r>
      <w:r w:rsidRPr="002D10EE">
        <w:rPr>
          <w:rFonts w:ascii="GHEA Grapalat" w:hAnsi="GHEA Grapalat"/>
          <w:sz w:val="20"/>
          <w:szCs w:val="20"/>
        </w:rPr>
        <w:t xml:space="preserve">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обороны и национальной безопасности, необходимо продолжить процесс закупки.</w:t>
      </w:r>
      <w:r w:rsidR="00996C19" w:rsidRPr="002D10EE">
        <w:rPr>
          <w:rFonts w:ascii="GHEA Grapalat" w:hAnsi="GHEA Grapalat"/>
          <w:sz w:val="20"/>
          <w:szCs w:val="20"/>
        </w:rPr>
        <w:t xml:space="preserve">Лицо,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D10EE" w:rsidRDefault="00AE679C" w:rsidP="00616F38">
      <w:pPr>
        <w:widowControl w:val="0"/>
        <w:jc w:val="center"/>
        <w:rPr>
          <w:rFonts w:ascii="GHEA Grapalat" w:hAnsi="GHEA Grapalat" w:cs="Sylfaen"/>
          <w:b/>
          <w:sz w:val="20"/>
          <w:szCs w:val="20"/>
        </w:rPr>
      </w:pPr>
    </w:p>
    <w:p w:rsidR="00096865" w:rsidRPr="002D10EE" w:rsidRDefault="004373E3" w:rsidP="0099052C">
      <w:pPr>
        <w:jc w:val="center"/>
        <w:rPr>
          <w:rFonts w:ascii="GHEA Grapalat" w:hAnsi="GHEA Grapalat"/>
          <w:b/>
          <w:sz w:val="20"/>
          <w:szCs w:val="20"/>
        </w:rPr>
      </w:pPr>
      <w:r w:rsidRPr="002D10EE">
        <w:rPr>
          <w:rFonts w:ascii="GHEA Grapalat" w:hAnsi="GHEA Grapalat"/>
          <w:b/>
          <w:sz w:val="20"/>
          <w:szCs w:val="20"/>
        </w:rPr>
        <w:br w:type="page"/>
      </w:r>
      <w:r w:rsidR="00096865"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053A85" w:rsidRDefault="00096865" w:rsidP="00053A85">
      <w:pPr>
        <w:pStyle w:val="aa"/>
        <w:widowControl w:val="0"/>
        <w:spacing w:after="160"/>
        <w:jc w:val="center"/>
        <w:rPr>
          <w:rFonts w:ascii="GHEA Grapalat" w:hAnsi="GHEA Grapalat"/>
          <w:b/>
          <w:sz w:val="20"/>
          <w:szCs w:val="20"/>
        </w:rPr>
      </w:pPr>
      <w:r w:rsidRPr="002D10EE">
        <w:rPr>
          <w:rFonts w:ascii="GHEA Grapalat" w:hAnsi="GHEA Grapalat"/>
          <w:b/>
          <w:sz w:val="20"/>
          <w:szCs w:val="20"/>
        </w:rPr>
        <w:t>ИНСТРУКЦИЯ</w:t>
      </w:r>
      <w:r w:rsidR="00191D27" w:rsidRPr="002D10EE">
        <w:rPr>
          <w:rFonts w:ascii="GHEA Grapalat" w:hAnsi="GHEA Grapalat"/>
          <w:b/>
          <w:sz w:val="20"/>
          <w:szCs w:val="20"/>
        </w:rPr>
        <w:t xml:space="preserve"> </w:t>
      </w:r>
      <w:r w:rsidRPr="002D10EE">
        <w:rPr>
          <w:rFonts w:ascii="GHEA Grapalat" w:hAnsi="GHEA Grapalat"/>
          <w:b/>
          <w:sz w:val="20"/>
          <w:szCs w:val="20"/>
        </w:rPr>
        <w:t xml:space="preserve">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053A85" w:rsidRDefault="00096865" w:rsidP="00053A85">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Участник заявкой представляет утвержденные им:</w:t>
      </w:r>
    </w:p>
    <w:p w:rsidR="00096865" w:rsidRPr="00A6375B" w:rsidRDefault="002D5CF0"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2.1</w:t>
      </w:r>
      <w:r w:rsidR="005114D0" w:rsidRPr="00A6375B">
        <w:rPr>
          <w:rFonts w:ascii="GHEA Grapalat" w:hAnsi="GHEA Grapalat"/>
          <w:b/>
          <w:sz w:val="20"/>
          <w:szCs w:val="20"/>
        </w:rPr>
        <w:t>.</w:t>
      </w:r>
      <w:r w:rsidRPr="00A6375B">
        <w:rPr>
          <w:rFonts w:ascii="GHEA Grapalat" w:hAnsi="GHEA Grapalat"/>
          <w:b/>
          <w:sz w:val="20"/>
          <w:szCs w:val="20"/>
        </w:rPr>
        <w:t>заявление</w:t>
      </w:r>
      <w:r w:rsidR="00EB3C28" w:rsidRPr="00A6375B">
        <w:rPr>
          <w:rFonts w:ascii="GHEA Grapalat" w:hAnsi="GHEA Grapalat"/>
          <w:b/>
          <w:sz w:val="20"/>
          <w:szCs w:val="20"/>
        </w:rPr>
        <w:t>--объявлени</w:t>
      </w:r>
      <w:r w:rsidR="00EB3C28" w:rsidRPr="00A6375B">
        <w:rPr>
          <w:rFonts w:ascii="GHEA Grapalat" w:hAnsi="GHEA Grapalat"/>
          <w:b/>
          <w:sz w:val="20"/>
          <w:szCs w:val="20"/>
          <w:lang w:val="en-US"/>
        </w:rPr>
        <w:t>e</w:t>
      </w:r>
      <w:r w:rsidR="00EB3C28" w:rsidRPr="00A6375B">
        <w:rPr>
          <w:rFonts w:ascii="GHEA Grapalat" w:hAnsi="GHEA Grapalat"/>
          <w:b/>
          <w:sz w:val="20"/>
          <w:szCs w:val="20"/>
        </w:rPr>
        <w:t xml:space="preserve"> </w:t>
      </w:r>
      <w:r w:rsidR="001504AC" w:rsidRPr="00A6375B">
        <w:rPr>
          <w:rFonts w:ascii="GHEA Grapalat" w:hAnsi="GHEA Grapalat"/>
          <w:b/>
          <w:sz w:val="20"/>
          <w:szCs w:val="20"/>
        </w:rPr>
        <w:t>н</w:t>
      </w:r>
      <w:r w:rsidRPr="00A6375B">
        <w:rPr>
          <w:rFonts w:ascii="GHEA Grapalat" w:hAnsi="GHEA Grapalat"/>
          <w:b/>
          <w:sz w:val="20"/>
          <w:szCs w:val="20"/>
        </w:rPr>
        <w:t>а участие в процедуре согласно Приложению №1;</w:t>
      </w:r>
    </w:p>
    <w:p w:rsidR="009D7EFF" w:rsidRPr="00A6375B" w:rsidRDefault="009D7EFF"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2</w:t>
      </w:r>
      <w:r w:rsidR="00EA7CA6" w:rsidRPr="00A6375B">
        <w:rPr>
          <w:rFonts w:ascii="GHEA Grapalat" w:hAnsi="GHEA Grapalat"/>
          <w:b/>
          <w:sz w:val="20"/>
          <w:szCs w:val="20"/>
        </w:rPr>
        <w:t xml:space="preserve"> </w:t>
      </w:r>
      <w:r w:rsidR="00524D3D" w:rsidRPr="00A6375B">
        <w:rPr>
          <w:rFonts w:ascii="GHEA Grapalat" w:hAnsi="GHEA Grapalat"/>
          <w:b/>
          <w:sz w:val="20"/>
          <w:szCs w:val="20"/>
        </w:rPr>
        <w:t xml:space="preserve"> </w:t>
      </w:r>
      <w:r w:rsidRPr="00A6375B">
        <w:rPr>
          <w:rFonts w:ascii="GHEA Grapalat" w:hAnsi="GHEA Grapalat"/>
          <w:b/>
          <w:sz w:val="20"/>
          <w:szCs w:val="20"/>
        </w:rPr>
        <w:t>копию договора</w:t>
      </w:r>
      <w:r w:rsidR="00AD6738" w:rsidRPr="00A6375B">
        <w:rPr>
          <w:rFonts w:ascii="GHEA Grapalat" w:hAnsi="GHEA Grapalat"/>
          <w:b/>
          <w:sz w:val="20"/>
          <w:szCs w:val="20"/>
        </w:rPr>
        <w:t xml:space="preserve"> субподряда</w:t>
      </w:r>
      <w:r w:rsidRPr="00A6375B">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A6375B">
        <w:rPr>
          <w:rFonts w:ascii="GHEA Grapalat" w:hAnsi="GHEA Grapalat"/>
          <w:b/>
          <w:sz w:val="20"/>
          <w:szCs w:val="20"/>
        </w:rPr>
        <w:t>субподряд</w:t>
      </w:r>
      <w:r w:rsidRPr="00A6375B">
        <w:rPr>
          <w:rFonts w:ascii="GHEA Grapalat" w:hAnsi="GHEA Grapalat"/>
          <w:b/>
          <w:sz w:val="20"/>
          <w:szCs w:val="20"/>
        </w:rPr>
        <w:t>;</w:t>
      </w:r>
    </w:p>
    <w:p w:rsidR="008D4137" w:rsidRPr="00A6375B" w:rsidRDefault="008D4137"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3</w:t>
      </w:r>
      <w:r w:rsidR="00EA7CA6" w:rsidRPr="00A6375B">
        <w:rPr>
          <w:rFonts w:ascii="GHEA Grapalat" w:hAnsi="GHEA Grapalat"/>
          <w:b/>
          <w:sz w:val="20"/>
          <w:szCs w:val="20"/>
        </w:rPr>
        <w:t xml:space="preserve"> </w:t>
      </w:r>
      <w:r w:rsidRPr="00A6375B">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A6375B">
        <w:rPr>
          <w:rStyle w:val="af6"/>
          <w:rFonts w:ascii="GHEA Grapalat" w:hAnsi="GHEA Grapalat"/>
          <w:b/>
          <w:sz w:val="20"/>
          <w:szCs w:val="20"/>
        </w:rPr>
        <w:footnoteReference w:customMarkFollows="1" w:id="8"/>
        <w:t>15</w:t>
      </w:r>
    </w:p>
    <w:p w:rsidR="00E67BA7"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E7AC1" w:rsidRPr="00A6375B">
        <w:rPr>
          <w:rFonts w:ascii="GHEA Grapalat" w:hAnsi="GHEA Grapalat"/>
          <w:b/>
          <w:sz w:val="20"/>
          <w:szCs w:val="20"/>
        </w:rPr>
        <w:t>5</w:t>
      </w:r>
      <w:r w:rsidR="004413A5" w:rsidRPr="00A6375B">
        <w:rPr>
          <w:rFonts w:ascii="GHEA Grapalat" w:hAnsi="GHEA Grapalat"/>
          <w:b/>
          <w:sz w:val="20"/>
          <w:szCs w:val="20"/>
        </w:rPr>
        <w:t>.</w:t>
      </w:r>
      <w:r w:rsidRPr="00A6375B">
        <w:rPr>
          <w:rFonts w:ascii="GHEA Grapalat" w:hAnsi="GHEA Grapalat"/>
          <w:b/>
          <w:sz w:val="20"/>
          <w:szCs w:val="20"/>
        </w:rPr>
        <w:t>ценовое предложение согласно Приложению №</w:t>
      </w:r>
      <w:r w:rsidR="00385C27" w:rsidRPr="00A6375B">
        <w:rPr>
          <w:rFonts w:ascii="GHEA Grapalat" w:hAnsi="GHEA Grapalat"/>
          <w:b/>
          <w:sz w:val="20"/>
          <w:szCs w:val="20"/>
        </w:rPr>
        <w:t>2</w:t>
      </w:r>
      <w:r w:rsidRPr="00A6375B">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1" w:author="Vardan" w:date="2020-06-03T18:32:00Z">
        <w:r w:rsidR="002C0665" w:rsidRPr="00A6375B" w:rsidDel="00C14716">
          <w:rPr>
            <w:rFonts w:ascii="GHEA Grapalat" w:hAnsi="GHEA Grapalat"/>
            <w:b/>
            <w:sz w:val="20"/>
            <w:szCs w:val="20"/>
          </w:rPr>
          <w:delText>,</w:delText>
        </w:r>
      </w:del>
      <w:ins w:id="2" w:author="Vardan" w:date="2020-06-03T18:33:00Z">
        <w:r w:rsidR="001D5C13" w:rsidRPr="00A6375B">
          <w:rPr>
            <w:rFonts w:ascii="GHEA Grapalat" w:hAnsi="GHEA Grapalat"/>
            <w:b/>
            <w:sz w:val="20"/>
            <w:szCs w:val="20"/>
          </w:rPr>
          <w:t xml:space="preserve"> </w:t>
        </w:r>
      </w:ins>
      <w:r w:rsidR="001D5C13" w:rsidRPr="00A6375B">
        <w:rPr>
          <w:rFonts w:ascii="GHEA Grapalat" w:hAnsi="GHEA Grapalat"/>
          <w:b/>
          <w:sz w:val="20"/>
          <w:szCs w:val="20"/>
        </w:rPr>
        <w:t>(совокупность себестоимости и прогнозируемой прибыли)</w:t>
      </w:r>
      <w:r w:rsidRPr="00A6375B">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A6375B">
        <w:rPr>
          <w:rFonts w:ascii="GHEA Grapalat" w:hAnsi="GHEA Grapalat"/>
          <w:b/>
          <w:sz w:val="20"/>
          <w:szCs w:val="20"/>
        </w:rPr>
        <w:t xml:space="preserve"> требуются и не представляются.</w:t>
      </w:r>
    </w:p>
    <w:p w:rsidR="00F27A50" w:rsidRPr="00A6375B" w:rsidRDefault="005E7AC1" w:rsidP="00616F38">
      <w:pPr>
        <w:pStyle w:val="norm"/>
        <w:widowControl w:val="0"/>
        <w:tabs>
          <w:tab w:val="left" w:pos="1134"/>
        </w:tabs>
        <w:spacing w:line="276" w:lineRule="auto"/>
        <w:ind w:firstLine="0"/>
        <w:rPr>
          <w:rFonts w:ascii="GHEA Grapalat" w:hAnsi="GHEA Grapalat"/>
          <w:b/>
          <w:sz w:val="20"/>
        </w:rPr>
      </w:pPr>
      <w:r w:rsidRPr="00A6375B">
        <w:rPr>
          <w:rFonts w:ascii="GHEA Grapalat" w:hAnsi="GHEA Grapalat"/>
          <w:b/>
          <w:sz w:val="20"/>
        </w:rPr>
        <w:t xml:space="preserve">2.6 </w:t>
      </w:r>
      <w:r w:rsidR="00F27A50" w:rsidRPr="00A6375B">
        <w:rPr>
          <w:rFonts w:ascii="GHEA Grapalat" w:hAnsi="GHEA Grapalat"/>
          <w:b/>
          <w:sz w:val="20"/>
        </w:rPr>
        <w:t>При закупке строительных работ:</w:t>
      </w:r>
    </w:p>
    <w:p w:rsidR="008B1F31" w:rsidRPr="00A6375B" w:rsidRDefault="00D70ABA" w:rsidP="00053A85">
      <w:pPr>
        <w:jc w:val="both"/>
        <w:rPr>
          <w:rFonts w:ascii="GHEA Grapalat" w:hAnsi="GHEA Grapalat"/>
          <w:sz w:val="20"/>
          <w:szCs w:val="20"/>
        </w:rPr>
      </w:pPr>
      <w:r w:rsidRPr="00A6375B">
        <w:rPr>
          <w:rFonts w:ascii="GHEA Grapalat" w:hAnsi="GHEA Grapalat"/>
          <w:sz w:val="20"/>
          <w:szCs w:val="20"/>
        </w:rPr>
        <w:t>-</w:t>
      </w:r>
      <w:r w:rsidR="006F2D9C" w:rsidRPr="00A6375B">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r w:rsidR="006F2D9C" w:rsidRPr="002D10EE">
        <w:rPr>
          <w:rFonts w:ascii="GHEA Grapalat" w:hAnsi="GHEA Grapalat"/>
          <w:sz w:val="20"/>
          <w:szCs w:val="20"/>
          <w:highlight w:val="yellow"/>
        </w:rPr>
        <w:t>.</w:t>
      </w: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A6375B"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3.1.</w:t>
      </w:r>
      <w:r w:rsidR="008B1F31" w:rsidRPr="00A6375B">
        <w:rPr>
          <w:rFonts w:ascii="GHEA Grapalat" w:hAnsi="GHEA Grapalat"/>
          <w:b/>
          <w:sz w:val="20"/>
          <w:szCs w:val="20"/>
        </w:rPr>
        <w:t xml:space="preserve">Участник подает заявку в порядке, установленном настоящим приглашением. </w:t>
      </w:r>
    </w:p>
    <w:p w:rsidR="008B1F31" w:rsidRPr="00A6375B" w:rsidRDefault="008B1F31" w:rsidP="00616F38">
      <w:pPr>
        <w:widowControl w:val="0"/>
        <w:jc w:val="both"/>
        <w:rPr>
          <w:rFonts w:ascii="GHEA Grapalat" w:hAnsi="GHEA Grapalat" w:cs="Sylfaen"/>
          <w:sz w:val="20"/>
          <w:szCs w:val="20"/>
        </w:rPr>
      </w:pPr>
      <w:r w:rsidRPr="00A6375B">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6375B">
        <w:rPr>
          <w:rFonts w:ascii="Courier New" w:hAnsi="Courier New" w:cs="Courier New"/>
          <w:sz w:val="20"/>
          <w:szCs w:val="20"/>
        </w:rPr>
        <w:t> </w:t>
      </w:r>
      <w:r w:rsidRPr="00A6375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6375B">
        <w:rPr>
          <w:rFonts w:ascii="Courier New" w:hAnsi="Courier New" w:cs="Courier New"/>
          <w:sz w:val="20"/>
          <w:szCs w:val="20"/>
        </w:rPr>
        <w:t> </w:t>
      </w:r>
      <w:r w:rsidRPr="00A6375B">
        <w:rPr>
          <w:rFonts w:ascii="GHEA Grapalat" w:hAnsi="GHEA Grapalat"/>
          <w:sz w:val="20"/>
          <w:szCs w:val="20"/>
        </w:rPr>
        <w:t>оригинала) и копий в _</w:t>
      </w:r>
      <w:r w:rsidR="00616F38" w:rsidRPr="00A6375B">
        <w:rPr>
          <w:rFonts w:ascii="GHEA Grapalat" w:hAnsi="GHEA Grapalat"/>
          <w:sz w:val="20"/>
          <w:szCs w:val="20"/>
        </w:rPr>
        <w:t>2</w:t>
      </w:r>
      <w:r w:rsidRPr="00A6375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6375B" w:rsidRDefault="008B1F31" w:rsidP="00616F38">
      <w:pPr>
        <w:widowControl w:val="0"/>
        <w:jc w:val="both"/>
        <w:rPr>
          <w:rFonts w:ascii="GHEA Grapalat" w:hAnsi="GHEA Grapalat"/>
          <w:sz w:val="20"/>
          <w:szCs w:val="20"/>
        </w:rPr>
      </w:pPr>
      <w:r w:rsidRPr="00A6375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6375B" w:rsidRDefault="00616F38" w:rsidP="00616F38">
      <w:pPr>
        <w:widowControl w:val="0"/>
        <w:tabs>
          <w:tab w:val="left" w:pos="1134"/>
        </w:tabs>
        <w:jc w:val="both"/>
        <w:rPr>
          <w:rFonts w:ascii="GHEA Grapalat" w:hAnsi="GHEA Grapalat"/>
          <w:sz w:val="20"/>
          <w:szCs w:val="20"/>
        </w:rPr>
      </w:pPr>
      <w:r w:rsidRPr="00A6375B">
        <w:rPr>
          <w:rFonts w:ascii="GHEA Grapalat" w:hAnsi="GHEA Grapalat"/>
          <w:sz w:val="20"/>
          <w:szCs w:val="20"/>
        </w:rPr>
        <w:t>3.2.</w:t>
      </w:r>
      <w:r w:rsidR="008B1F31" w:rsidRPr="00A6375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A6375B" w:rsidRDefault="00616F38" w:rsidP="00616F38">
      <w:pPr>
        <w:widowControl w:val="0"/>
        <w:tabs>
          <w:tab w:val="left" w:pos="1134"/>
        </w:tabs>
        <w:rPr>
          <w:rFonts w:ascii="GHEA Grapalat" w:hAnsi="GHEA Grapalat"/>
          <w:b/>
          <w:sz w:val="20"/>
          <w:szCs w:val="20"/>
        </w:rPr>
      </w:pPr>
      <w:r w:rsidRPr="00A6375B">
        <w:rPr>
          <w:rFonts w:ascii="GHEA Grapalat" w:hAnsi="GHEA Grapalat"/>
          <w:b/>
          <w:sz w:val="20"/>
          <w:szCs w:val="20"/>
        </w:rPr>
        <w:t>1)</w:t>
      </w:r>
      <w:r w:rsidR="008B1F31" w:rsidRPr="00A6375B">
        <w:rPr>
          <w:rFonts w:ascii="GHEA Grapalat" w:hAnsi="GHEA Grapalat"/>
          <w:b/>
          <w:sz w:val="20"/>
          <w:szCs w:val="20"/>
        </w:rPr>
        <w:t>наименование заказчика и место (адрес) подачи заявки;</w:t>
      </w:r>
    </w:p>
    <w:p w:rsidR="008B1F31" w:rsidRPr="00A6375B" w:rsidRDefault="00616F38" w:rsidP="00616F38">
      <w:pPr>
        <w:widowControl w:val="0"/>
        <w:tabs>
          <w:tab w:val="left" w:pos="1134"/>
          <w:tab w:val="left" w:pos="6284"/>
        </w:tabs>
        <w:jc w:val="both"/>
        <w:rPr>
          <w:rFonts w:ascii="GHEA Grapalat" w:hAnsi="GHEA Grapalat"/>
          <w:b/>
          <w:sz w:val="20"/>
          <w:szCs w:val="20"/>
        </w:rPr>
      </w:pPr>
      <w:r w:rsidRPr="00A6375B">
        <w:rPr>
          <w:rFonts w:ascii="GHEA Grapalat" w:hAnsi="GHEA Grapalat"/>
          <w:b/>
          <w:sz w:val="20"/>
          <w:szCs w:val="20"/>
        </w:rPr>
        <w:t>2)</w:t>
      </w:r>
      <w:r w:rsidR="008B1F31" w:rsidRPr="00A6375B">
        <w:rPr>
          <w:rFonts w:ascii="GHEA Grapalat" w:hAnsi="GHEA Grapalat"/>
          <w:b/>
          <w:sz w:val="20"/>
          <w:szCs w:val="20"/>
        </w:rPr>
        <w:t>код процедуры;</w:t>
      </w:r>
      <w:r w:rsidR="008B1F31" w:rsidRPr="00A6375B">
        <w:rPr>
          <w:rFonts w:ascii="GHEA Grapalat" w:hAnsi="GHEA Grapalat"/>
          <w:b/>
          <w:sz w:val="20"/>
          <w:szCs w:val="20"/>
        </w:rPr>
        <w:tab/>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3)</w:t>
      </w:r>
      <w:r w:rsidR="008B1F31" w:rsidRPr="00A6375B">
        <w:rPr>
          <w:rFonts w:ascii="GHEA Grapalat" w:hAnsi="GHEA Grapalat"/>
          <w:b/>
          <w:sz w:val="20"/>
          <w:szCs w:val="20"/>
        </w:rPr>
        <w:t>слова “не вскрывать до заседания по вскрытию заявок”;</w:t>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w:t>
      </w:r>
      <w:r w:rsidR="008B1F31" w:rsidRPr="00A6375B">
        <w:rPr>
          <w:rFonts w:ascii="GHEA Grapalat" w:hAnsi="GHEA Grapalat"/>
          <w:b/>
          <w:sz w:val="20"/>
          <w:szCs w:val="20"/>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sz w:val="20"/>
          <w:szCs w:val="20"/>
        </w:rPr>
        <w:t>3</w:t>
      </w:r>
      <w:r w:rsidRPr="00A6375B">
        <w:rPr>
          <w:rFonts w:ascii="GHEA Grapalat" w:hAnsi="GHEA Grapalat"/>
          <w:b/>
          <w:sz w:val="20"/>
          <w:szCs w:val="20"/>
        </w:rPr>
        <w:t>.3.</w:t>
      </w:r>
      <w:r w:rsidR="008B1F31" w:rsidRPr="00A6375B">
        <w:rPr>
          <w:rFonts w:ascii="GHEA Grapalat" w:hAnsi="GHEA Grapalat"/>
          <w:b/>
          <w:sz w:val="20"/>
          <w:szCs w:val="20"/>
        </w:rPr>
        <w:t>На заседании по вскрытию заявок комиссия отклоняет заявки, не</w:t>
      </w:r>
      <w:r w:rsidR="008B1F31" w:rsidRPr="00A6375B">
        <w:rPr>
          <w:rFonts w:ascii="Courier New" w:hAnsi="Courier New" w:cs="Courier New"/>
          <w:b/>
          <w:sz w:val="20"/>
          <w:szCs w:val="20"/>
        </w:rPr>
        <w:t> </w:t>
      </w:r>
      <w:r w:rsidR="008B1F31" w:rsidRPr="00A6375B">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8F7CEF" w:rsidRPr="00053A85"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запросе катировок</w:t>
      </w:r>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8A4BE8" w:rsidRPr="008A4BE8">
        <w:t xml:space="preserve"> </w:t>
      </w:r>
      <w:r w:rsidR="008A4BE8" w:rsidRPr="008A4BE8">
        <w:rPr>
          <w:rFonts w:ascii="GHEA Grapalat" w:hAnsi="GHEA Grapalat"/>
          <w:b/>
        </w:rPr>
        <w:t>AMKHM_- GHAShDzB -20_/1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ЗАЯВЛЕНИЕ</w:t>
      </w:r>
      <w:r w:rsidR="00350210" w:rsidRPr="002D10EE">
        <w:rPr>
          <w:rFonts w:ascii="GHEA Grapalat" w:hAnsi="GHEA Grapalat"/>
          <w:b/>
          <w:sz w:val="20"/>
          <w:szCs w:val="20"/>
        </w:rPr>
        <w:t>-</w:t>
      </w:r>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запросе катировок</w:t>
      </w:r>
      <w:r w:rsidR="00AA7117" w:rsidRPr="002D10EE">
        <w:rPr>
          <w:rFonts w:ascii="GHEA Grapalat" w:hAnsi="GHEA Grapalat"/>
          <w:color w:val="auto"/>
          <w:sz w:val="20"/>
        </w:rPr>
        <w:t xml:space="preserve"> </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A6375B" w:rsidP="00B46D58">
      <w:pPr>
        <w:spacing w:after="160"/>
        <w:jc w:val="both"/>
        <w:rPr>
          <w:rFonts w:ascii="GHEA Grapalat" w:hAnsi="GHEA Grapalat"/>
          <w:sz w:val="16"/>
          <w:szCs w:val="16"/>
        </w:rPr>
      </w:pPr>
      <w:r>
        <w:rPr>
          <w:rFonts w:ascii="GHEA Grapalat" w:hAnsi="GHEA Grapalat"/>
          <w:sz w:val="16"/>
          <w:szCs w:val="16"/>
          <w:lang w:val="en-US"/>
        </w:rPr>
        <w:t xml:space="preserve">                                                   </w:t>
      </w:r>
      <w:r w:rsidR="00374F4A"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желает участвовать в лоте (лотах)_______________________________ объявленного</w:t>
      </w:r>
    </w:p>
    <w:p w:rsidR="00374F4A" w:rsidRPr="002D10EE" w:rsidRDefault="00616F38" w:rsidP="00616F38">
      <w:pPr>
        <w:jc w:val="both"/>
        <w:rPr>
          <w:rFonts w:ascii="GHEA Grapalat" w:hAnsi="GHEA Grapalat"/>
          <w:sz w:val="20"/>
          <w:szCs w:val="20"/>
          <w:u w:val="single"/>
        </w:rPr>
      </w:pPr>
      <w:r w:rsidRPr="008F7CEF">
        <w:rPr>
          <w:rFonts w:ascii="GHEA Grapalat" w:hAnsi="GHEA Grapalat"/>
          <w:sz w:val="20"/>
          <w:szCs w:val="20"/>
        </w:rPr>
        <w:t xml:space="preserve">                                                                     </w:t>
      </w:r>
      <w:r w:rsidR="000814B8" w:rsidRPr="002D10EE">
        <w:rPr>
          <w:rFonts w:ascii="GHEA Grapalat" w:hAnsi="GHEA Grapalat"/>
          <w:sz w:val="16"/>
          <w:szCs w:val="16"/>
        </w:rPr>
        <w:t xml:space="preserve"> </w:t>
      </w:r>
      <w:r w:rsidR="00374F4A" w:rsidRPr="002D10EE">
        <w:rPr>
          <w:rFonts w:ascii="GHEA Grapalat" w:hAnsi="GHEA Grapalat"/>
          <w:sz w:val="16"/>
          <w:szCs w:val="16"/>
        </w:rPr>
        <w:t>номер лота (лотов)</w:t>
      </w:r>
    </w:p>
    <w:p w:rsidR="00616F38" w:rsidRPr="002D10EE" w:rsidRDefault="00374F4A" w:rsidP="00616F38">
      <w:pPr>
        <w:pStyle w:val="31"/>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w:t>
      </w:r>
      <w:r w:rsidR="00053A85" w:rsidRPr="00053A85">
        <w:rPr>
          <w:rFonts w:ascii="GHEA Grapalat" w:hAnsi="GHEA Grapalat"/>
          <w:b/>
        </w:rPr>
        <w:t xml:space="preserve"> </w:t>
      </w:r>
      <w:r w:rsidR="008A4BE8" w:rsidRPr="008A4BE8">
        <w:rPr>
          <w:rFonts w:ascii="GHEA Grapalat" w:hAnsi="GHEA Grapalat"/>
          <w:b/>
        </w:rPr>
        <w:t>AMKHM_- GHAShDzB -20_/1</w:t>
      </w:r>
      <w:r w:rsidR="00616F38" w:rsidRPr="002D10EE">
        <w:rPr>
          <w:rFonts w:ascii="GHEA Grapalat" w:hAnsi="GHEA Grapalat"/>
          <w:b/>
        </w:rPr>
        <w:t>"</w:t>
      </w:r>
    </w:p>
    <w:p w:rsidR="00374F4A" w:rsidRPr="002D10EE" w:rsidRDefault="00616F38" w:rsidP="00616F38">
      <w:pPr>
        <w:spacing w:after="160"/>
        <w:jc w:val="both"/>
        <w:rPr>
          <w:rFonts w:ascii="GHEA Grapalat" w:hAnsi="GHEA Grapalat"/>
          <w:sz w:val="16"/>
          <w:szCs w:val="16"/>
        </w:rPr>
      </w:pPr>
      <w:r w:rsidRPr="002D10EE">
        <w:rPr>
          <w:rFonts w:ascii="GHEA Grapalat" w:hAnsi="GHEA Grapalat" w:cs="Sylfaen"/>
          <w:sz w:val="20"/>
          <w:szCs w:val="20"/>
        </w:rPr>
        <w:t xml:space="preserve">                                                                   </w:t>
      </w:r>
      <w:r w:rsidR="00374F4A"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r w:rsidRPr="002D10EE">
        <w:rPr>
          <w:rFonts w:ascii="GHEA Grapalat" w:hAnsi="GHEA Grapalat"/>
          <w:sz w:val="20"/>
          <w:szCs w:val="20"/>
        </w:rPr>
        <w:t xml:space="preserve">запросе катировок </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A6375B" w:rsidP="00B46D58">
      <w:pPr>
        <w:spacing w:after="160"/>
        <w:jc w:val="both"/>
        <w:rPr>
          <w:rFonts w:ascii="GHEA Grapalat" w:hAnsi="GHEA Grapalat" w:cs="Sylfaen"/>
          <w:sz w:val="16"/>
          <w:szCs w:val="16"/>
        </w:rPr>
      </w:pPr>
      <w:r w:rsidRPr="00F4704F">
        <w:rPr>
          <w:rFonts w:ascii="GHEA Grapalat" w:hAnsi="GHEA Grapalat"/>
          <w:sz w:val="16"/>
          <w:szCs w:val="16"/>
        </w:rPr>
        <w:t xml:space="preserve">            </w:t>
      </w:r>
      <w:r w:rsidR="00374F4A"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w:t>
      </w:r>
      <w:r w:rsidR="00F453C2" w:rsidRPr="002D10EE">
        <w:rPr>
          <w:rFonts w:ascii="GHEA Grapalat" w:hAnsi="GHEA Grapalat"/>
          <w:sz w:val="20"/>
          <w:szCs w:val="20"/>
        </w:rPr>
        <w:t xml:space="preserve"> </w:t>
      </w:r>
      <w:r w:rsidRPr="002D10EE">
        <w:rPr>
          <w:rFonts w:ascii="GHEA Grapalat" w:hAnsi="GHEA Grapalat"/>
          <w:sz w:val="20"/>
          <w:szCs w:val="20"/>
        </w:rPr>
        <w:t>резидентом ______________________________________________________</w:t>
      </w:r>
      <w:r w:rsidR="00D04575" w:rsidRPr="002D10EE">
        <w:rPr>
          <w:rFonts w:ascii="GHEA Grapalat" w:hAnsi="GHEA Grapalat"/>
          <w:sz w:val="20"/>
          <w:szCs w:val="20"/>
        </w:rPr>
        <w:t>.</w:t>
      </w:r>
    </w:p>
    <w:p w:rsidR="00374F4A" w:rsidRPr="002D10EE" w:rsidRDefault="00A6375B" w:rsidP="00B46D58">
      <w:pPr>
        <w:spacing w:after="160"/>
        <w:jc w:val="both"/>
        <w:rPr>
          <w:rFonts w:ascii="GHEA Grapalat" w:hAnsi="GHEA Grapalat" w:cs="Arial"/>
          <w:sz w:val="16"/>
          <w:szCs w:val="16"/>
        </w:rPr>
      </w:pPr>
      <w:r w:rsidRPr="00F4704F">
        <w:rPr>
          <w:rFonts w:ascii="GHEA Grapalat" w:hAnsi="GHEA Grapalat"/>
          <w:sz w:val="16"/>
          <w:szCs w:val="16"/>
        </w:rPr>
        <w:t xml:space="preserve">                                                                        </w:t>
      </w:r>
      <w:r w:rsidR="00374F4A"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2A0700" w:rsidRPr="002D10EE">
        <w:rPr>
          <w:rFonts w:ascii="GHEA Grapalat" w:hAnsi="GHEA Grapalat"/>
          <w:sz w:val="20"/>
          <w:szCs w:val="20"/>
        </w:rPr>
        <w:t xml:space="preserve">       </w:t>
      </w:r>
      <w:r w:rsidR="000612B9" w:rsidRPr="002D10EE">
        <w:rPr>
          <w:rFonts w:ascii="GHEA Grapalat" w:hAnsi="GHEA Grapalat"/>
          <w:sz w:val="20"/>
          <w:szCs w:val="20"/>
        </w:rPr>
        <w:t>----------------------------------------</w:t>
      </w:r>
      <w:r w:rsidR="00304237" w:rsidRPr="002D10EE">
        <w:rPr>
          <w:rFonts w:ascii="GHEA Grapalat" w:hAnsi="GHEA Grapalat"/>
          <w:sz w:val="20"/>
          <w:szCs w:val="20"/>
        </w:rPr>
        <w:t xml:space="preserve">  </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A6375B" w:rsidP="000811C1">
      <w:pPr>
        <w:spacing w:after="160"/>
        <w:rPr>
          <w:rFonts w:ascii="GHEA Grapalat" w:hAnsi="GHEA Grapalat" w:cs="Sylfaen"/>
          <w:sz w:val="16"/>
          <w:szCs w:val="16"/>
          <w:lang w:val="hy-AM"/>
        </w:rPr>
      </w:pPr>
      <w:r w:rsidRPr="00F4704F">
        <w:rPr>
          <w:rFonts w:ascii="GHEA Grapalat" w:hAnsi="GHEA Grapalat"/>
          <w:sz w:val="16"/>
          <w:szCs w:val="16"/>
        </w:rPr>
        <w:t xml:space="preserve">                                    </w:t>
      </w:r>
      <w:r w:rsidR="002A0700"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 xml:space="preserve">Учетный номер налогоплательщика  </w:t>
      </w:r>
      <w:r w:rsidR="00B138F3" w:rsidRPr="002D10EE">
        <w:rPr>
          <w:rFonts w:ascii="GHEA Grapalat" w:hAnsi="GHEA Grapalat"/>
          <w:sz w:val="20"/>
          <w:szCs w:val="20"/>
        </w:rPr>
        <w:t xml:space="preserve">             </w:t>
      </w:r>
      <w:r w:rsidRPr="002D10EE">
        <w:rPr>
          <w:rFonts w:ascii="GHEA Grapalat" w:hAnsi="GHEA Grapalat"/>
          <w:sz w:val="20"/>
          <w:szCs w:val="20"/>
        </w:rPr>
        <w:t>_______________</w:t>
      </w:r>
    </w:p>
    <w:p w:rsidR="00374F4A" w:rsidRPr="002D10EE" w:rsidRDefault="001D3D37" w:rsidP="001D3D37">
      <w:pPr>
        <w:jc w:val="both"/>
        <w:rPr>
          <w:rFonts w:ascii="GHEA Grapalat" w:hAnsi="GHEA Grapalat"/>
          <w:sz w:val="20"/>
          <w:szCs w:val="20"/>
        </w:rPr>
      </w:pPr>
      <w:r w:rsidRPr="002D10EE">
        <w:rPr>
          <w:rFonts w:ascii="GHEA Grapalat" w:hAnsi="GHEA Grapalat"/>
          <w:sz w:val="20"/>
          <w:szCs w:val="20"/>
        </w:rPr>
        <w:t xml:space="preserve">                                                      </w:t>
      </w:r>
      <w:r w:rsidR="00B138F3" w:rsidRPr="002D10EE">
        <w:rPr>
          <w:rFonts w:ascii="GHEA Grapalat" w:hAnsi="GHEA Grapalat"/>
          <w:sz w:val="16"/>
          <w:szCs w:val="16"/>
        </w:rPr>
        <w:t xml:space="preserve">     </w:t>
      </w:r>
      <w:r w:rsidR="00374F4A" w:rsidRPr="002D10EE">
        <w:rPr>
          <w:rFonts w:ascii="GHEA Grapalat" w:hAnsi="GHEA Grapalat"/>
          <w:sz w:val="16"/>
          <w:szCs w:val="16"/>
        </w:rPr>
        <w:t>учетный номер</w:t>
      </w:r>
      <w:r w:rsidR="00B138F3" w:rsidRPr="002D10EE">
        <w:rPr>
          <w:rFonts w:ascii="GHEA Grapalat" w:hAnsi="GHEA Grapalat"/>
          <w:sz w:val="16"/>
          <w:szCs w:val="16"/>
        </w:rPr>
        <w:t xml:space="preserve"> </w:t>
      </w:r>
      <w:r w:rsidR="00374F4A" w:rsidRPr="002D10EE">
        <w:rPr>
          <w:rFonts w:ascii="GHEA Grapalat" w:hAnsi="GHEA Grapalat"/>
          <w:sz w:val="16"/>
          <w:szCs w:val="16"/>
        </w:rPr>
        <w:t>налогоплательщика</w:t>
      </w:r>
    </w:p>
    <w:p w:rsidR="00B138F3" w:rsidRPr="002D10EE" w:rsidRDefault="00B138F3" w:rsidP="00B46D58">
      <w:pPr>
        <w:jc w:val="both"/>
        <w:rPr>
          <w:rFonts w:ascii="GHEA Grapalat" w:hAnsi="GHEA Grapalat"/>
          <w:sz w:val="20"/>
          <w:szCs w:val="20"/>
        </w:rPr>
      </w:pPr>
    </w:p>
    <w:p w:rsidR="00374F4A" w:rsidRPr="002D10EE" w:rsidRDefault="00B138F3" w:rsidP="00B46D58">
      <w:pPr>
        <w:jc w:val="both"/>
        <w:rPr>
          <w:rFonts w:ascii="GHEA Grapalat" w:hAnsi="GHEA Grapalat"/>
          <w:sz w:val="20"/>
          <w:szCs w:val="20"/>
        </w:rPr>
      </w:pPr>
      <w:r w:rsidRPr="002D10EE">
        <w:rPr>
          <w:rFonts w:ascii="GHEA Grapalat" w:hAnsi="GHEA Grapalat"/>
          <w:sz w:val="20"/>
          <w:szCs w:val="20"/>
        </w:rPr>
        <w:t xml:space="preserve"> </w:t>
      </w:r>
      <w:r w:rsidR="00374F4A" w:rsidRPr="002D10EE">
        <w:rPr>
          <w:rFonts w:ascii="GHEA Grapalat" w:hAnsi="GHEA Grapalat"/>
          <w:sz w:val="20"/>
          <w:szCs w:val="20"/>
        </w:rPr>
        <w:t xml:space="preserve">Адрес электронной почты </w:t>
      </w:r>
      <w:r w:rsidRPr="002D10EE">
        <w:rPr>
          <w:rFonts w:ascii="GHEA Grapalat" w:hAnsi="GHEA Grapalat"/>
          <w:sz w:val="20"/>
          <w:szCs w:val="20"/>
        </w:rPr>
        <w:t xml:space="preserve">                           </w:t>
      </w:r>
      <w:r w:rsidR="00374F4A" w:rsidRPr="002D10EE">
        <w:rPr>
          <w:rFonts w:ascii="GHEA Grapalat" w:hAnsi="GHEA Grapalat"/>
          <w:sz w:val="20"/>
          <w:szCs w:val="20"/>
        </w:rPr>
        <w:t>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20"/>
          <w:szCs w:val="20"/>
        </w:rPr>
        <w:t xml:space="preserve">  </w:t>
      </w:r>
      <w:r w:rsidR="00B138F3" w:rsidRPr="002D10EE">
        <w:rPr>
          <w:rFonts w:ascii="GHEA Grapalat" w:hAnsi="GHEA Grapalat"/>
          <w:sz w:val="20"/>
          <w:szCs w:val="20"/>
        </w:rPr>
        <w:t xml:space="preserve">       </w:t>
      </w:r>
      <w:r w:rsidR="00A6375B" w:rsidRPr="00F4704F">
        <w:rPr>
          <w:rFonts w:ascii="GHEA Grapalat" w:hAnsi="GHEA Grapalat"/>
          <w:sz w:val="20"/>
          <w:szCs w:val="20"/>
        </w:rPr>
        <w:t xml:space="preserve">                                                         </w:t>
      </w:r>
      <w:r w:rsidR="00B138F3" w:rsidRPr="002D10EE">
        <w:rPr>
          <w:rFonts w:ascii="GHEA Grapalat" w:hAnsi="GHEA Grapalat"/>
          <w:sz w:val="20"/>
          <w:szCs w:val="20"/>
        </w:rPr>
        <w:t xml:space="preserve">  </w:t>
      </w:r>
      <w:r w:rsidRPr="002D10EE">
        <w:rPr>
          <w:rFonts w:ascii="GHEA Grapalat" w:hAnsi="GHEA Grapalat"/>
          <w:sz w:val="16"/>
          <w:szCs w:val="16"/>
        </w:rPr>
        <w:t>адрес электронной</w:t>
      </w:r>
      <w:r w:rsidR="00374F4A" w:rsidRPr="002D10EE">
        <w:rPr>
          <w:rFonts w:ascii="GHEA Grapalat" w:hAnsi="GHEA Grapalat"/>
          <w:sz w:val="16"/>
          <w:szCs w:val="16"/>
        </w:rPr>
        <w:t>почты</w:t>
      </w:r>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 xml:space="preserve">            </w:t>
      </w:r>
      <w:r w:rsidR="00F96993" w:rsidRPr="002D10EE">
        <w:rPr>
          <w:rFonts w:ascii="GHEA Grapalat" w:hAnsi="GHEA Grapalat"/>
          <w:sz w:val="16"/>
          <w:szCs w:val="16"/>
        </w:rPr>
        <w:t xml:space="preserve">  </w:t>
      </w: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r w:rsidRPr="002D10EE">
        <w:rPr>
          <w:rFonts w:ascii="GHEA Grapalat" w:hAnsi="GHEA Grapalat"/>
          <w:sz w:val="20"/>
          <w:szCs w:val="20"/>
        </w:rPr>
        <w:t xml:space="preserve"> </w:t>
      </w:r>
    </w:p>
    <w:p w:rsidR="006B3E56" w:rsidRPr="002D10EE" w:rsidRDefault="001D3D37" w:rsidP="00B16483">
      <w:pPr>
        <w:tabs>
          <w:tab w:val="left" w:pos="7371"/>
        </w:tabs>
        <w:spacing w:after="160"/>
        <w:jc w:val="both"/>
        <w:rPr>
          <w:rFonts w:ascii="GHEA Grapalat" w:hAnsi="GHEA Grapalat"/>
          <w:sz w:val="16"/>
          <w:szCs w:val="16"/>
        </w:rPr>
      </w:pP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00A6375B">
        <w:rPr>
          <w:rFonts w:ascii="GHEA Grapalat" w:hAnsi="GHEA Grapalat"/>
          <w:sz w:val="16"/>
          <w:szCs w:val="16"/>
          <w:lang w:val="en-US"/>
        </w:rPr>
        <w:t xml:space="preserve">                                                        </w:t>
      </w:r>
      <w:r w:rsidR="00B138F3" w:rsidRPr="002D10EE">
        <w:rPr>
          <w:rFonts w:ascii="GHEA Grapalat" w:hAnsi="GHEA Grapalat"/>
          <w:sz w:val="16"/>
          <w:szCs w:val="16"/>
        </w:rPr>
        <w:t xml:space="preserve">        </w:t>
      </w:r>
      <w:r w:rsidR="00B16483"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Настоящим _________________________________объявляет и подтверждает,что:</w:t>
      </w:r>
    </w:p>
    <w:p w:rsidR="006B3E56" w:rsidRPr="002D10EE" w:rsidRDefault="001D3D37" w:rsidP="001D3D37">
      <w:pPr>
        <w:widowControl w:val="0"/>
        <w:spacing w:after="120"/>
        <w:jc w:val="both"/>
        <w:rPr>
          <w:rFonts w:ascii="GHEA Grapalat" w:hAnsi="GHEA Grapalat"/>
          <w:sz w:val="16"/>
          <w:szCs w:val="16"/>
        </w:rPr>
      </w:pPr>
      <w:r w:rsidRPr="002D10EE">
        <w:rPr>
          <w:rFonts w:ascii="GHEA Grapalat" w:hAnsi="GHEA Grapalat"/>
          <w:sz w:val="16"/>
          <w:szCs w:val="16"/>
        </w:rPr>
        <w:t xml:space="preserve">                                      </w:t>
      </w:r>
      <w:r w:rsidR="006B3E56" w:rsidRPr="002D10EE">
        <w:rPr>
          <w:rFonts w:ascii="GHEA Grapalat" w:hAnsi="GHEA Grapalat"/>
          <w:sz w:val="16"/>
          <w:szCs w:val="16"/>
        </w:rPr>
        <w:t>наименование участника</w:t>
      </w:r>
    </w:p>
    <w:p w:rsidR="006B3E56" w:rsidRPr="002D10EE" w:rsidRDefault="006B3E56" w:rsidP="00053A85">
      <w:pPr>
        <w:pStyle w:val="31"/>
        <w:widowControl w:val="0"/>
        <w:spacing w:after="160" w:line="240" w:lineRule="auto"/>
        <w:ind w:firstLine="0"/>
        <w:rPr>
          <w:rFonts w:ascii="GHEA Grapalat" w:hAnsi="GHEA Grapalat" w:cs="Arial"/>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 требованиям к праву участия установленным приглашением на </w:t>
      </w:r>
      <w:r w:rsidR="001D3D37" w:rsidRPr="002D10EE">
        <w:rPr>
          <w:rFonts w:ascii="GHEA Grapalat" w:hAnsi="GHEA Grapalat"/>
          <w:sz w:val="18"/>
          <w:szCs w:val="18"/>
        </w:rPr>
        <w:t xml:space="preserve">запросе </w:t>
      </w:r>
      <w:r w:rsidR="002D10EE">
        <w:rPr>
          <w:rFonts w:ascii="GHEA Grapalat" w:hAnsi="GHEA Grapalat"/>
          <w:sz w:val="18"/>
          <w:szCs w:val="18"/>
        </w:rPr>
        <w:t>ка</w:t>
      </w:r>
      <w:r w:rsidR="001D3D37" w:rsidRPr="002D10EE">
        <w:rPr>
          <w:rFonts w:ascii="GHEA Grapalat" w:hAnsi="GHEA Grapalat"/>
          <w:sz w:val="18"/>
          <w:szCs w:val="18"/>
        </w:rPr>
        <w:t xml:space="preserve">тировок </w:t>
      </w:r>
      <w:r w:rsidRPr="002D10EE">
        <w:rPr>
          <w:rFonts w:ascii="GHEA Grapalat" w:hAnsi="GHEA Grapalat"/>
          <w:sz w:val="18"/>
          <w:szCs w:val="18"/>
        </w:rPr>
        <w:t xml:space="preserve"> под кодом </w:t>
      </w:r>
      <w:r w:rsidR="001D3D37" w:rsidRPr="002D10EE">
        <w:rPr>
          <w:rFonts w:ascii="GHEA Grapalat" w:hAnsi="GHEA Grapalat"/>
          <w:b/>
          <w:sz w:val="18"/>
          <w:szCs w:val="18"/>
        </w:rPr>
        <w:t>"</w:t>
      </w:r>
      <w:r w:rsidR="00053A85" w:rsidRPr="00053A85">
        <w:rPr>
          <w:rFonts w:ascii="GHEA Grapalat" w:hAnsi="GHEA Grapalat"/>
          <w:b/>
        </w:rPr>
        <w:t xml:space="preserve"> </w:t>
      </w:r>
      <w:r w:rsidR="008A4BE8" w:rsidRPr="008A4BE8">
        <w:rPr>
          <w:rFonts w:ascii="GHEA Grapalat" w:hAnsi="GHEA Grapalat"/>
          <w:b/>
        </w:rPr>
        <w:t xml:space="preserve">AMKHM_- GHAShDzB -20_/1 </w:t>
      </w:r>
      <w:r w:rsidR="00A90FCD" w:rsidRPr="002D10EE">
        <w:rPr>
          <w:rFonts w:ascii="GHEA Grapalat" w:hAnsi="GHEA Grapalat"/>
        </w:rPr>
        <w:t xml:space="preserve">и обязуется в случае признания </w:t>
      </w:r>
      <w:r w:rsidR="00BF09F8" w:rsidRPr="002D10EE">
        <w:rPr>
          <w:rFonts w:ascii="GHEA Grapalat" w:hAnsi="GHEA Grapalat"/>
        </w:rPr>
        <w:t>отобранным</w:t>
      </w:r>
      <w:r w:rsidR="00A90FCD" w:rsidRPr="002D10EE">
        <w:rPr>
          <w:rFonts w:ascii="GHEA Grapalat" w:hAnsi="GHEA Grapalat"/>
        </w:rPr>
        <w:t xml:space="preserve"> участником в порядке и сроки, установленные </w:t>
      </w:r>
      <w:r w:rsidR="00B64C48" w:rsidRPr="002D10EE">
        <w:rPr>
          <w:rFonts w:ascii="GHEA Grapalat" w:hAnsi="GHEA Grapalat"/>
        </w:rPr>
        <w:t xml:space="preserve">настоящим </w:t>
      </w:r>
      <w:r w:rsidR="00A90FCD" w:rsidRPr="002D10EE">
        <w:rPr>
          <w:rFonts w:ascii="GHEA Grapalat" w:hAnsi="GHEA Grapalat"/>
        </w:rPr>
        <w:t xml:space="preserve">приглашением </w:t>
      </w:r>
      <w:r w:rsidR="00952531" w:rsidRPr="002D10EE">
        <w:rPr>
          <w:rFonts w:ascii="GHEA Grapalat" w:hAnsi="GHEA Grapalat"/>
        </w:rPr>
        <w:t xml:space="preserve"> представить обеспечение квалификации в размере ценового предложения,</w:t>
      </w:r>
    </w:p>
    <w:p w:rsidR="006B3E56" w:rsidRPr="00053A85" w:rsidRDefault="006B3E56" w:rsidP="001D3D37">
      <w:pPr>
        <w:pStyle w:val="aff3"/>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 xml:space="preserve">запросе катирорвок </w:t>
      </w:r>
      <w:r w:rsidR="00305944" w:rsidRPr="002D10EE">
        <w:rPr>
          <w:rFonts w:ascii="GHEA Grapalat" w:hAnsi="GHEA Grapalat"/>
          <w:sz w:val="20"/>
          <w:szCs w:val="20"/>
        </w:rPr>
        <w:t xml:space="preserve"> </w:t>
      </w:r>
      <w:r w:rsidRPr="002D10EE">
        <w:rPr>
          <w:rFonts w:ascii="GHEA Grapalat" w:hAnsi="GHEA Grapalat"/>
          <w:sz w:val="20"/>
          <w:szCs w:val="20"/>
        </w:rPr>
        <w:t xml:space="preserve">под кодом </w:t>
      </w:r>
      <w:r w:rsidR="001D3D37" w:rsidRPr="002D10EE">
        <w:rPr>
          <w:rFonts w:ascii="GHEA Grapalat" w:hAnsi="GHEA Grapalat"/>
          <w:sz w:val="20"/>
          <w:szCs w:val="20"/>
        </w:rPr>
        <w:t>"</w:t>
      </w:r>
      <w:r w:rsidR="00053A85" w:rsidRPr="00053A85">
        <w:rPr>
          <w:rFonts w:ascii="GHEA Grapalat" w:hAnsi="GHEA Grapalat"/>
          <w:b/>
        </w:rPr>
        <w:t xml:space="preserve"> </w:t>
      </w:r>
      <w:r w:rsidR="008A4BE8" w:rsidRPr="008A4BE8">
        <w:rPr>
          <w:rFonts w:ascii="GHEA Grapalat" w:hAnsi="GHEA Grapalat"/>
          <w:b/>
          <w:sz w:val="20"/>
          <w:szCs w:val="20"/>
        </w:rPr>
        <w:t>AMKHM_- GHAShDzB -20_/1</w:t>
      </w:r>
    </w:p>
    <w:p w:rsidR="006B3E56" w:rsidRPr="002D10EE" w:rsidRDefault="006B3E56" w:rsidP="001D3D37">
      <w:pPr>
        <w:pStyle w:val="aff3"/>
        <w:widowControl w:val="0"/>
        <w:tabs>
          <w:tab w:val="left" w:pos="567"/>
        </w:tabs>
        <w:ind w:left="0"/>
        <w:jc w:val="both"/>
        <w:rPr>
          <w:rFonts w:ascii="GHEA Grapalat" w:hAnsi="GHEA Grapalat"/>
          <w:sz w:val="20"/>
          <w:szCs w:val="20"/>
        </w:rPr>
      </w:pPr>
      <w:r w:rsidRPr="002D10EE">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2D10EE" w:rsidRDefault="006B3E56" w:rsidP="001D3D37">
      <w:pPr>
        <w:pStyle w:val="aff3"/>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 xml:space="preserve">запросе катировок </w:t>
      </w:r>
      <w:r w:rsidRPr="002D10EE">
        <w:rPr>
          <w:rFonts w:ascii="GHEA Grapalat" w:hAnsi="GHEA Grapalat"/>
          <w:sz w:val="20"/>
          <w:szCs w:val="20"/>
        </w:rPr>
        <w:t xml:space="preserve"> случая     одновременного </w:t>
      </w:r>
    </w:p>
    <w:p w:rsidR="006B3E56" w:rsidRPr="002D10EE" w:rsidRDefault="006B3E56" w:rsidP="001D3D37">
      <w:pPr>
        <w:pStyle w:val="a3"/>
        <w:widowControl w:val="0"/>
        <w:spacing w:line="240" w:lineRule="auto"/>
        <w:ind w:firstLine="0"/>
        <w:jc w:val="left"/>
        <w:rPr>
          <w:rFonts w:ascii="GHEA Grapalat" w:hAnsi="GHEA Grapalat"/>
          <w:i w:val="0"/>
        </w:rPr>
      </w:pPr>
      <w:r w:rsidRPr="002D10EE">
        <w:rPr>
          <w:rFonts w:ascii="GHEA Grapalat" w:hAnsi="GHEA Grapalat"/>
          <w:i w:val="0"/>
        </w:rPr>
        <w:t xml:space="preserve">участия взаимосвязанных с ________________ </w:t>
      </w:r>
      <w:r w:rsidR="001D3D37" w:rsidRPr="002D10EE">
        <w:rPr>
          <w:rFonts w:ascii="GHEA Grapalat" w:hAnsi="GHEA Grapalat"/>
          <w:i w:val="0"/>
        </w:rPr>
        <w:t xml:space="preserve">                   </w:t>
      </w:r>
      <w:r w:rsidRPr="002D10EE">
        <w:rPr>
          <w:rFonts w:ascii="GHEA Grapalat" w:hAnsi="GHEA Grapalat"/>
          <w:i w:val="0"/>
        </w:rPr>
        <w:t>лиц и (или) учрежденных__________</w:t>
      </w:r>
    </w:p>
    <w:p w:rsidR="006B3E56" w:rsidRPr="002D10EE" w:rsidRDefault="00053A85" w:rsidP="001D3D37">
      <w:pPr>
        <w:widowControl w:val="0"/>
        <w:tabs>
          <w:tab w:val="left" w:pos="7938"/>
        </w:tabs>
        <w:jc w:val="both"/>
        <w:rPr>
          <w:rFonts w:ascii="GHEA Grapalat" w:hAnsi="GHEA Grapalat"/>
          <w:sz w:val="16"/>
          <w:szCs w:val="16"/>
        </w:rPr>
      </w:pPr>
      <w:r>
        <w:rPr>
          <w:rFonts w:ascii="GHEA Grapalat" w:hAnsi="GHEA Grapalat"/>
          <w:sz w:val="16"/>
          <w:szCs w:val="16"/>
        </w:rPr>
        <w:t xml:space="preserve">                                                                      </w:t>
      </w:r>
      <w:r w:rsidR="006B3E56"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006B3E56" w:rsidRPr="002D10EE">
        <w:rPr>
          <w:rFonts w:ascii="GHEA Grapalat" w:hAnsi="GHEA Grapalat"/>
          <w:sz w:val="16"/>
          <w:szCs w:val="16"/>
        </w:rPr>
        <w:t>наименование</w:t>
      </w:r>
      <w:r w:rsidR="001D3D37" w:rsidRPr="002D10EE">
        <w:rPr>
          <w:rFonts w:ascii="GHEA Grapalat" w:hAnsi="GHEA Grapalat"/>
          <w:sz w:val="16"/>
          <w:szCs w:val="16"/>
        </w:rPr>
        <w:t xml:space="preserve">   </w:t>
      </w:r>
      <w:r w:rsidR="006B3E56" w:rsidRPr="002D10EE">
        <w:rPr>
          <w:rFonts w:ascii="GHEA Grapalat" w:hAnsi="GHEA Grapalat"/>
          <w:sz w:val="16"/>
          <w:szCs w:val="16"/>
        </w:rPr>
        <w:t>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t>организаций, либо организаций, имеющих принадлежащую ____________________</w:t>
      </w:r>
    </w:p>
    <w:p w:rsidR="006B3E56" w:rsidRPr="002D10EE" w:rsidRDefault="00053A85" w:rsidP="00B46D58">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lastRenderedPageBreak/>
        <w:t>долю (пай) в размере более пятидесяти процентов,</w:t>
      </w:r>
    </w:p>
    <w:p w:rsidR="006B3E56" w:rsidRPr="002D10EE" w:rsidRDefault="006B3E56" w:rsidP="00B46D58">
      <w:pPr>
        <w:pStyle w:val="aff3"/>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2D10EE">
        <w:rPr>
          <w:rStyle w:val="af6"/>
          <w:rFonts w:ascii="GHEA Grapalat" w:hAnsi="GHEA Grapalat"/>
          <w:sz w:val="20"/>
          <w:szCs w:val="20"/>
        </w:rPr>
        <w:footnoteReference w:customMarkFollows="1" w:id="9"/>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0"/>
        <w:t>***</w:t>
      </w:r>
      <w:r w:rsidR="00DA5D3D" w:rsidRPr="002D10EE">
        <w:rPr>
          <w:rFonts w:ascii="GHEA Grapalat" w:hAnsi="GHEA Grapalat"/>
          <w:sz w:val="20"/>
          <w:szCs w:val="20"/>
        </w:rPr>
        <w:t xml:space="preserve"> </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053A85" w:rsidP="00053A85">
      <w:pPr>
        <w:tabs>
          <w:tab w:val="left" w:pos="7230"/>
        </w:tabs>
        <w:jc w:val="both"/>
        <w:rPr>
          <w:rFonts w:ascii="GHEA Grapalat" w:hAnsi="GHEA Grapalat"/>
          <w:sz w:val="16"/>
          <w:szCs w:val="16"/>
        </w:rPr>
      </w:pPr>
      <w:r>
        <w:rPr>
          <w:rFonts w:ascii="GHEA Grapalat" w:hAnsi="GHEA Grapalat"/>
          <w:sz w:val="16"/>
          <w:szCs w:val="16"/>
        </w:rPr>
        <w:t xml:space="preserve">                          </w:t>
      </w:r>
      <w:r w:rsidR="00374F4A" w:rsidRPr="002D10EE">
        <w:rPr>
          <w:rFonts w:ascii="GHEA Grapalat" w:hAnsi="GHEA Grapalat"/>
          <w:sz w:val="16"/>
          <w:szCs w:val="16"/>
        </w:rPr>
        <w:t>наи</w:t>
      </w:r>
      <w:r>
        <w:rPr>
          <w:rFonts w:ascii="GHEA Grapalat" w:hAnsi="GHEA Grapalat"/>
          <w:sz w:val="16"/>
          <w:szCs w:val="16"/>
        </w:rPr>
        <w:t>менование участника (должность,</w:t>
      </w:r>
      <w:r w:rsidR="00374F4A" w:rsidRPr="002D10EE">
        <w:rPr>
          <w:rFonts w:ascii="GHEA Grapalat" w:hAnsi="GHEA Grapalat"/>
          <w:sz w:val="16"/>
          <w:szCs w:val="16"/>
        </w:rPr>
        <w:t>подпись)</w:t>
      </w:r>
      <w:r>
        <w:rPr>
          <w:rFonts w:ascii="GHEA Grapalat" w:hAnsi="GHEA Grapalat"/>
          <w:sz w:val="16"/>
          <w:szCs w:val="16"/>
        </w:rPr>
        <w:t xml:space="preserve"> </w:t>
      </w:r>
      <w:r w:rsidR="00374F4A" w:rsidRPr="002D10EE">
        <w:rPr>
          <w:rFonts w:ascii="GHEA Grapalat" w:hAnsi="GHEA Grapalat"/>
          <w:sz w:val="16"/>
          <w:szCs w:val="16"/>
        </w:rPr>
        <w:t>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r w:rsidR="00A225D9" w:rsidRPr="002D10EE">
        <w:rPr>
          <w:rFonts w:ascii="GHEA Grapalat" w:hAnsi="GHEA Grapalat"/>
          <w:b/>
          <w:sz w:val="20"/>
          <w:szCs w:val="20"/>
        </w:rPr>
        <w:t xml:space="preserve"> </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8A4BE8">
      <w:pPr>
        <w:pStyle w:val="31"/>
        <w:widowControl w:val="0"/>
        <w:spacing w:after="160" w:line="240" w:lineRule="auto"/>
        <w:ind w:firstLine="0"/>
        <w:jc w:val="right"/>
        <w:rPr>
          <w:rFonts w:ascii="GHEA Grapalat" w:hAnsi="GHEA Grapalat"/>
        </w:rPr>
      </w:pPr>
      <w:r w:rsidRPr="002D10EE">
        <w:rPr>
          <w:rFonts w:ascii="GHEA Grapalat" w:hAnsi="GHEA Grapalat"/>
          <w:b/>
        </w:rPr>
        <w:t xml:space="preserve">к Приглашению на </w:t>
      </w:r>
      <w:r w:rsidR="001D3D37" w:rsidRPr="002D10EE">
        <w:rPr>
          <w:rFonts w:ascii="GHEA Grapalat" w:hAnsi="GHEA Grapalat"/>
          <w:b/>
        </w:rPr>
        <w:t>запросе катирорвок</w:t>
      </w:r>
      <w:r w:rsidR="005744FC" w:rsidRPr="002D10EE">
        <w:rPr>
          <w:rFonts w:ascii="GHEA Grapalat" w:hAnsi="GHEA Grapalat" w:cs="Arial"/>
          <w:b/>
        </w:rPr>
        <w:br/>
      </w:r>
      <w:r w:rsidRPr="002D10EE">
        <w:rPr>
          <w:rFonts w:ascii="GHEA Grapalat" w:hAnsi="GHEA Grapalat"/>
          <w:b/>
        </w:rPr>
        <w:t xml:space="preserve">под кодом </w:t>
      </w:r>
      <w:r w:rsidR="008A4BE8" w:rsidRPr="008A4BE8">
        <w:rPr>
          <w:rFonts w:ascii="GHEA Grapalat" w:hAnsi="GHEA Grapalat"/>
          <w:b/>
        </w:rPr>
        <w:t>AMKHM_- GHAShDzB -20_/1</w:t>
      </w: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646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 xml:space="preserve">запросе катировок </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053A85" w:rsidRPr="00053A85">
        <w:rPr>
          <w:rFonts w:ascii="GHEA Grapalat" w:hAnsi="GHEA Grapalat"/>
          <w:b/>
          <w:spacing w:val="-6"/>
          <w:sz w:val="20"/>
          <w:szCs w:val="20"/>
        </w:rPr>
        <w:t xml:space="preserve"> </w:t>
      </w:r>
      <w:r w:rsidR="008A4BE8" w:rsidRPr="008A4BE8">
        <w:rPr>
          <w:rFonts w:ascii="GHEA Grapalat" w:hAnsi="GHEA Grapalat"/>
          <w:b/>
          <w:sz w:val="20"/>
          <w:szCs w:val="20"/>
        </w:rPr>
        <w:t xml:space="preserve">AMKHM_- GHAShDzB -20_/1 </w:t>
      </w:r>
      <w:r w:rsidR="005744FC" w:rsidRPr="002D10EE">
        <w:rPr>
          <w:rFonts w:ascii="GHEA Grapalat" w:hAnsi="GHEA Grapalat"/>
          <w:sz w:val="20"/>
          <w:szCs w:val="20"/>
        </w:rPr>
        <w:t xml:space="preserve">в </w:t>
      </w:r>
      <w:r w:rsidRPr="002D10EE">
        <w:rPr>
          <w:rFonts w:ascii="GHEA Grapalat" w:hAnsi="GHEA Grapalat"/>
          <w:sz w:val="20"/>
          <w:szCs w:val="20"/>
        </w:rPr>
        <w:t>том числе проект заключаемого договора</w:t>
      </w:r>
      <w:r w:rsidR="005744FC" w:rsidRPr="002D10EE">
        <w:rPr>
          <w:rFonts w:ascii="GHEA Grapalat" w:hAnsi="GHEA Grapalat"/>
          <w:sz w:val="20"/>
          <w:szCs w:val="20"/>
        </w:rPr>
        <w:t xml:space="preserve"> </w:t>
      </w:r>
      <w:r w:rsidRPr="002D10EE">
        <w:rPr>
          <w:rFonts w:ascii="GHEA Grapalat" w:hAnsi="GHEA Grapalat"/>
          <w:sz w:val="20"/>
          <w:szCs w:val="20"/>
        </w:rPr>
        <w:t>___</w:t>
      </w:r>
      <w:r w:rsidR="005744FC" w:rsidRPr="002D10EE">
        <w:rPr>
          <w:rFonts w:ascii="GHEA Grapalat" w:hAnsi="GHEA Grapalat"/>
          <w:sz w:val="20"/>
          <w:szCs w:val="20"/>
        </w:rPr>
        <w:t>________________________</w:t>
      </w:r>
      <w:r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1D3D37"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 xml:space="preserve">                                            </w:t>
      </w:r>
      <w:r w:rsidR="00A6375B">
        <w:rPr>
          <w:rFonts w:ascii="GHEA Grapalat" w:hAnsi="GHEA Grapalat"/>
          <w:sz w:val="20"/>
          <w:szCs w:val="20"/>
          <w:vertAlign w:val="superscript"/>
        </w:rPr>
        <w:t xml:space="preserve">                        </w:t>
      </w:r>
      <w:r w:rsidRPr="002D10EE">
        <w:rPr>
          <w:rFonts w:ascii="GHEA Grapalat" w:hAnsi="GHEA Grapalat"/>
          <w:sz w:val="20"/>
          <w:szCs w:val="20"/>
          <w:vertAlign w:val="superscript"/>
        </w:rPr>
        <w:t xml:space="preserve">                          </w:t>
      </w:r>
      <w:r w:rsidR="005646FC"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w:t>
      </w:r>
      <w:r w:rsidR="005646FC" w:rsidRPr="002D10EE">
        <w:rPr>
          <w:rFonts w:ascii="GHEA Grapalat" w:hAnsi="GHEA Grapalat"/>
          <w:sz w:val="20"/>
          <w:szCs w:val="20"/>
        </w:rPr>
        <w:t xml:space="preserve"> </w:t>
      </w:r>
      <w:r w:rsidRPr="002D10EE">
        <w:rPr>
          <w:rFonts w:ascii="GHEA Grapalat" w:hAnsi="GHEA Grapalat"/>
          <w:sz w:val="20"/>
          <w:szCs w:val="20"/>
        </w:rPr>
        <w:t>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r w:rsidRPr="002D10EE">
        <w:rPr>
          <w:rFonts w:ascii="GHEA Grapalat" w:hAnsi="GHEA Grapalat"/>
          <w:sz w:val="18"/>
          <w:szCs w:val="18"/>
        </w:rPr>
        <w:t>д</w:t>
      </w:r>
      <w:r w:rsidR="00B2572B" w:rsidRPr="002D10EE">
        <w:rPr>
          <w:rFonts w:ascii="GHEA Grapalat" w:hAnsi="GHEA Grapalat"/>
          <w:sz w:val="18"/>
          <w:szCs w:val="18"/>
        </w:rPr>
        <w:t>рамов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af6"/>
                <w:rFonts w:ascii="GHEA Grapalat" w:hAnsi="GHEA Grapalat"/>
                <w:b/>
                <w:sz w:val="20"/>
                <w:szCs w:val="20"/>
              </w:rPr>
              <w:footnoteReference w:customMarkFollows="1" w:id="11"/>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 xml:space="preserve">/прописью и </w:t>
            </w:r>
            <w:r w:rsidR="001D3D37" w:rsidRPr="002D10EE">
              <w:rPr>
                <w:rFonts w:ascii="GHEA Grapalat" w:hAnsi="GHEA Grapalat"/>
                <w:b/>
                <w:sz w:val="20"/>
                <w:szCs w:val="20"/>
              </w:rPr>
              <w:t xml:space="preserve"> </w:t>
            </w:r>
            <w:r w:rsidRPr="002D10EE">
              <w:rPr>
                <w:rFonts w:ascii="GHEA Grapalat" w:hAnsi="GHEA Grapalat"/>
                <w:b/>
                <w:sz w:val="20"/>
                <w:szCs w:val="20"/>
              </w:rPr>
              <w:t>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5F1B18" w:rsidRDefault="002F17FF" w:rsidP="00B229B3">
            <w:pPr>
              <w:widowControl w:val="0"/>
              <w:rPr>
                <w:rFonts w:ascii="GHEA Grapalat" w:hAnsi="GHEA Grapalat"/>
                <w:sz w:val="20"/>
                <w:szCs w:val="20"/>
              </w:rPr>
            </w:pPr>
            <w:r w:rsidRPr="002F17FF">
              <w:rPr>
                <w:rFonts w:ascii="GHEA Grapalat" w:hAnsi="GHEA Grapalat"/>
                <w:sz w:val="20"/>
                <w:szCs w:val="20"/>
                <w:u w:val="single"/>
              </w:rPr>
              <w:t>Работы по газификации 1-й, 2-й, 9-й, 11-й 20-й и 21-й улиц общины</w:t>
            </w:r>
            <w:r w:rsidR="00E4122D" w:rsidRPr="00E4122D">
              <w:rPr>
                <w:rFonts w:ascii="GHEA Grapalat" w:hAnsi="GHEA Grapalat"/>
                <w:sz w:val="20"/>
                <w:szCs w:val="20"/>
                <w:u w:val="single"/>
              </w:rPr>
              <w:t>,</w:t>
            </w:r>
            <w:r w:rsidR="00053A85" w:rsidRPr="006534BD">
              <w:rPr>
                <w:rFonts w:ascii="GHEA Grapalat" w:hAnsi="GHEA Grapalat"/>
                <w:b/>
                <w:lang w:eastAsia="en-US" w:bidi="ar-SA"/>
              </w:rPr>
              <w:t xml:space="preserve"> </w:t>
            </w:r>
            <w:r w:rsidR="001D3D37" w:rsidRPr="005F1B18">
              <w:rPr>
                <w:rFonts w:ascii="GHEA Grapalat" w:hAnsi="GHEA Grapalat"/>
                <w:sz w:val="20"/>
                <w:szCs w:val="20"/>
                <w:u w:val="single"/>
              </w:rPr>
              <w:t>№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r>
      <w:r w:rsidR="001D3D37" w:rsidRPr="002D10EE">
        <w:rPr>
          <w:rFonts w:ascii="GHEA Grapalat" w:hAnsi="GHEA Grapalat"/>
          <w:sz w:val="16"/>
          <w:szCs w:val="16"/>
        </w:rPr>
        <w:t xml:space="preserve">               </w:t>
      </w:r>
      <w:r w:rsidRPr="002D10EE">
        <w:rPr>
          <w:rFonts w:ascii="GHEA Grapalat" w:hAnsi="GHEA Grapalat"/>
          <w:sz w:val="16"/>
          <w:szCs w:val="16"/>
        </w:rPr>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 xml:space="preserve">запросе катировок </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w:t>
      </w:r>
      <w:r w:rsidR="008A4BE8" w:rsidRPr="008A4BE8">
        <w:t xml:space="preserve"> </w:t>
      </w:r>
      <w:r w:rsidR="008A4BE8" w:rsidRPr="008A4BE8">
        <w:rPr>
          <w:rFonts w:ascii="GHEA Grapalat" w:hAnsi="GHEA Grapalat"/>
          <w:b/>
          <w:sz w:val="20"/>
          <w:szCs w:val="20"/>
        </w:rPr>
        <w:t>AMKHM_- GHAShDzB -20_/1</w:t>
      </w:r>
    </w:p>
    <w:p w:rsidR="0016001A" w:rsidRPr="002D10EE" w:rsidRDefault="0016001A" w:rsidP="00C75EF2">
      <w:pPr>
        <w:pStyle w:val="31"/>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001D3D37" w:rsidRPr="002D10EE">
        <w:rPr>
          <w:rStyle w:val="af5"/>
          <w:rFonts w:ascii="GHEA Grapalat" w:hAnsi="GHEA Grapalat"/>
          <w:sz w:val="20"/>
          <w:szCs w:val="20"/>
          <w:u w:val="single"/>
        </w:rPr>
        <w:t>-------</w:t>
      </w:r>
      <w:r w:rsidRPr="002D10EE">
        <w:rPr>
          <w:rStyle w:val="af5"/>
          <w:rFonts w:ascii="GHEA Grapalat" w:hAnsi="GHEA Grapalat"/>
          <w:sz w:val="20"/>
          <w:szCs w:val="20"/>
        </w:rPr>
        <w:t xml:space="preserve">                                                                 </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20"/>
          <w:szCs w:val="20"/>
          <w:lang w:val="hy-AM"/>
        </w:rPr>
        <w:tab/>
      </w:r>
      <w:r w:rsidRPr="002D10EE">
        <w:rPr>
          <w:rStyle w:val="af5"/>
          <w:rFonts w:ascii="GHEA Grapalat" w:hAnsi="GHEA Grapalat"/>
          <w:b w:val="0"/>
          <w:sz w:val="16"/>
          <w:szCs w:val="16"/>
        </w:rPr>
        <w:t xml:space="preserve">                                                                        </w:t>
      </w:r>
      <w:r w:rsidR="001D3D37"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 xml:space="preserve">    номер заключаемого договора</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 ) в результате  </w:t>
      </w:r>
    </w:p>
    <w:p w:rsidR="007B3F5F" w:rsidRPr="00C75EF2"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af5"/>
          <w:rFonts w:ascii="GHEA Grapalat" w:hAnsi="GHEA Grapalat"/>
          <w:b w:val="0"/>
          <w:sz w:val="16"/>
          <w:szCs w:val="16"/>
        </w:rPr>
        <w:t xml:space="preserve">                                  наименование отобранного участника</w:t>
      </w:r>
      <w:r w:rsidRPr="002D10EE">
        <w:rPr>
          <w:rStyle w:val="af5"/>
          <w:rFonts w:ascii="GHEA Grapalat" w:hAnsi="GHEA Grapalat"/>
          <w:b w:val="0"/>
          <w:sz w:val="16"/>
          <w:szCs w:val="16"/>
          <w:lang w:val="hy-AM"/>
        </w:rPr>
        <w:tab/>
      </w:r>
      <w:r w:rsidRPr="002D10EE">
        <w:rPr>
          <w:rStyle w:val="af5"/>
          <w:rFonts w:ascii="GHEA Grapalat" w:hAnsi="GHEA Grapalat"/>
          <w:sz w:val="20"/>
          <w:szCs w:val="20"/>
          <w:lang w:val="hy-AM"/>
        </w:rPr>
        <w:tab/>
      </w:r>
      <w:r w:rsidRPr="002D10EE">
        <w:rPr>
          <w:rFonts w:ascii="GHEA Grapalat" w:eastAsiaTheme="minorHAnsi" w:hAnsi="GHEA Grapalat" w:cstheme="minorBidi"/>
          <w:sz w:val="20"/>
          <w:szCs w:val="20"/>
        </w:rPr>
        <w:t xml:space="preserve"> </w:t>
      </w: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2D10EE">
        <w:rPr>
          <w:rFonts w:ascii="GHEA Grapalat" w:hAnsi="GHEA Grapalat" w:cs="Sylfaen"/>
          <w:sz w:val="16"/>
          <w:szCs w:val="16"/>
          <w:vertAlign w:val="superscript"/>
        </w:rPr>
        <w:t xml:space="preserve">                         </w:t>
      </w:r>
      <w:r w:rsidRPr="002D10EE">
        <w:rPr>
          <w:rStyle w:val="af5"/>
          <w:rFonts w:ascii="GHEA Grapalat" w:hAnsi="GHEA Grapalat"/>
          <w:b w:val="0"/>
          <w:sz w:val="16"/>
          <w:szCs w:val="16"/>
        </w:rPr>
        <w:t>наименование заказчика</w:t>
      </w:r>
      <w:r w:rsidRPr="002D10EE">
        <w:rPr>
          <w:rFonts w:ascii="GHEA Grapalat" w:eastAsiaTheme="minorHAnsi" w:hAnsi="GHEA Grapalat" w:cstheme="minorBidi"/>
          <w:b/>
          <w:sz w:val="16"/>
          <w:szCs w:val="16"/>
        </w:rPr>
        <w:t xml:space="preserve"> </w:t>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четный счет___________________</w:t>
      </w:r>
      <w:r w:rsidRPr="002D10EE">
        <w:rPr>
          <w:rFonts w:ascii="GHEA Grapalat" w:eastAsiaTheme="minorHAnsi" w:hAnsi="GHEA Grapalat" w:cstheme="minorBidi"/>
          <w:sz w:val="20"/>
          <w:szCs w:val="20"/>
        </w:rPr>
        <w:t>бенефициара.</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1D3D37"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af4"/>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2D10EE">
        <w:rPr>
          <w:rFonts w:ascii="GHEA Grapalat" w:eastAsiaTheme="minorHAnsi" w:hAnsi="GHEA Grapalat" w:cstheme="minorBidi"/>
          <w:sz w:val="20"/>
          <w:szCs w:val="20"/>
        </w:rPr>
        <w:t xml:space="preserve">                           </w:t>
      </w:r>
    </w:p>
    <w:p w:rsidR="00E30341" w:rsidRPr="002D10EE" w:rsidRDefault="001D3D37" w:rsidP="001D3D37">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30341" w:rsidRPr="002D10EE">
        <w:rPr>
          <w:rFonts w:ascii="GHEA Grapalat" w:eastAsiaTheme="minorHAnsi" w:hAnsi="GHEA Grapalat" w:cstheme="minorBidi"/>
          <w:sz w:val="16"/>
          <w:szCs w:val="16"/>
        </w:rPr>
        <w:t>номер заключаемого договара</w:t>
      </w:r>
    </w:p>
    <w:p w:rsidR="007B3F5F" w:rsidRPr="00C75EF2"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7B3F5F" w:rsidRPr="002D10EE" w:rsidRDefault="007B3F5F" w:rsidP="007B3F5F">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62D43"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номер заключаемого договара</w:t>
      </w:r>
    </w:p>
    <w:p w:rsidR="007B3F5F"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af4"/>
        <w:shd w:val="clear" w:color="auto" w:fill="FFFFFF"/>
        <w:spacing w:before="0" w:beforeAutospacing="0" w:after="0" w:afterAutospacing="0"/>
        <w:jc w:val="both"/>
        <w:rPr>
          <w:ins w:id="3"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запросе катировок</w:t>
      </w:r>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8A4BE8" w:rsidRPr="008A4BE8">
        <w:t xml:space="preserve"> </w:t>
      </w:r>
      <w:r w:rsidR="008A4BE8" w:rsidRPr="008A4BE8">
        <w:rPr>
          <w:rFonts w:ascii="GHEA Grapalat" w:hAnsi="GHEA Grapalat"/>
          <w:b/>
          <w:i/>
          <w:sz w:val="20"/>
          <w:szCs w:val="20"/>
        </w:rPr>
        <w:t>AMKHM_- GHAShDzB -20_/1</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2D10EE" w:rsidTr="00B932B8">
        <w:tc>
          <w:tcPr>
            <w:tcW w:w="4786" w:type="dxa"/>
          </w:tcPr>
          <w:p w:rsidR="003D2FE2" w:rsidRPr="002D10EE" w:rsidRDefault="00E62D43" w:rsidP="00E4122D">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r w:rsidR="008A4BE8">
              <w:rPr>
                <w:rFonts w:ascii="GHEA Grapalat" w:hAnsi="GHEA Grapalat"/>
                <w:sz w:val="20"/>
                <w:szCs w:val="20"/>
                <w:lang w:val="en-US"/>
              </w:rPr>
              <w:t>Хачпар</w:t>
            </w:r>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2"/>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организованной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1.2.</w:t>
      </w:r>
      <w:r w:rsidRPr="002D10EE">
        <w:rPr>
          <w:rFonts w:ascii="GHEA Grapalat" w:hAnsi="GHEA Grapalat"/>
          <w:sz w:val="20"/>
          <w:szCs w:val="20"/>
        </w:rPr>
        <w:tab/>
      </w:r>
      <w:r w:rsidRPr="002D10EE">
        <w:rPr>
          <w:rFonts w:ascii="GHEA Grapalat" w:hAnsi="GHEA Grapalat" w:cs="GHEA Grapalat"/>
          <w:sz w:val="20"/>
          <w:szCs w:val="20"/>
        </w:rPr>
        <w:t xml:space="preserve">В качестве участника, </w:t>
      </w:r>
      <w:r w:rsidRPr="002D10EE">
        <w:rPr>
          <w:rFonts w:ascii="GHEA Grapalat" w:hAnsi="GHEA Grapalat" w:cs="GHEA Grapalat"/>
          <w:sz w:val="20"/>
          <w:szCs w:val="20"/>
          <w:lang w:val="hy-AM"/>
        </w:rPr>
        <w:t>օ</w:t>
      </w:r>
      <w:r w:rsidRPr="002D10EE">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D10EE">
        <w:rPr>
          <w:rFonts w:ascii="GHEA Grapalat" w:hAnsi="GHEA Grapalat" w:cs="GHEA Grapalat"/>
          <w:sz w:val="20"/>
          <w:szCs w:val="20"/>
          <w:lang w:val="en-US"/>
        </w:rPr>
        <w:t>K</w:t>
      </w:r>
      <w:r w:rsidRPr="002D10EE">
        <w:rPr>
          <w:rFonts w:ascii="GHEA Grapalat" w:hAnsi="GHEA Grapalat" w:cs="GHEA Grapalat"/>
          <w:sz w:val="20"/>
          <w:szCs w:val="20"/>
        </w:rPr>
        <w:t xml:space="preserve">омпания </w:t>
      </w:r>
      <w:r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безотзывно соглашается, что: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1.4.</w:t>
      </w:r>
      <w:r w:rsidRPr="002D10E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D10EE">
        <w:rPr>
          <w:rFonts w:ascii="Courier New" w:hAnsi="Courier New" w:cs="Courier New"/>
          <w:sz w:val="20"/>
          <w:szCs w:val="20"/>
          <w:lang w:val="en-US"/>
        </w:rPr>
        <w:t> </w:t>
      </w:r>
      <w:r w:rsidRPr="002D10EE">
        <w:rPr>
          <w:rFonts w:ascii="GHEA Grapalat" w:hAnsi="GHEA Grapalat"/>
          <w:sz w:val="20"/>
          <w:szCs w:val="20"/>
        </w:rPr>
        <w:t xml:space="preserve">Банк-плательщик оригиналы настоящего Соглашения о неустойке и прилагаемого </w:t>
      </w:r>
      <w:r w:rsidRPr="002D10EE">
        <w:rPr>
          <w:rFonts w:ascii="GHEA Grapalat" w:hAnsi="GHEA Grapalat"/>
          <w:sz w:val="20"/>
          <w:szCs w:val="20"/>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Заказчик может представить в Банк-плательщик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1.7.</w:t>
      </w:r>
      <w:r w:rsidRPr="002D10E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00D335BF" w:rsidRPr="002D10EE">
        <w:rPr>
          <w:rFonts w:ascii="GHEA Grapalat" w:hAnsi="GHEA Grapalat"/>
          <w:sz w:val="20"/>
          <w:szCs w:val="20"/>
        </w:rPr>
        <w:t xml:space="preserve"> </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копании</w:t>
      </w:r>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2849A6" w:rsidRPr="002D10EE"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2849A6"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t>Наименование, или имя, фамилия плательщика (Компания:</w:t>
            </w:r>
          </w:p>
        </w:tc>
      </w:tr>
      <w:tr w:rsidR="002849A6" w:rsidRPr="002D10EE"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2849A6" w:rsidRPr="002D10EE"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2849A6" w:rsidRPr="002D10EE"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2849A6" w:rsidRPr="002D10EE"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8A4BE8">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Наименование, или имя, фамилия бенефициара:</w:t>
            </w:r>
            <w:r w:rsidR="008A4BE8" w:rsidRPr="008A4BE8">
              <w:rPr>
                <w:rFonts w:ascii="GHEA Grapalat" w:hAnsi="GHEA Grapalat"/>
                <w:sz w:val="20"/>
                <w:szCs w:val="20"/>
              </w:rPr>
              <w:t xml:space="preserve">  Хачпар</w:t>
            </w:r>
            <w:r w:rsidR="00053A85">
              <w:rPr>
                <w:rFonts w:ascii="GHEA Grapalat" w:hAnsi="GHEA Grapalat"/>
                <w:sz w:val="20"/>
                <w:szCs w:val="20"/>
              </w:rPr>
              <w:t xml:space="preserve"> </w:t>
            </w:r>
            <w:r w:rsidR="00E62D43" w:rsidRPr="005F1B18">
              <w:rPr>
                <w:rFonts w:ascii="GHEA Grapalat" w:hAnsi="GHEA Grapalat"/>
                <w:sz w:val="20"/>
                <w:szCs w:val="20"/>
              </w:rPr>
              <w:t xml:space="preserve"> муниципалитет Араратский область РА </w:t>
            </w:r>
          </w:p>
        </w:tc>
      </w:tr>
      <w:tr w:rsidR="002849A6" w:rsidRPr="002D10EE"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A4BE8" w:rsidRDefault="002849A6" w:rsidP="008A4BE8">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w:t>
            </w:r>
            <w:r w:rsidR="00E62D43" w:rsidRPr="005F1B18">
              <w:rPr>
                <w:rFonts w:ascii="GHEA Grapalat" w:hAnsi="GHEA Grapalat"/>
                <w:sz w:val="20"/>
                <w:szCs w:val="20"/>
              </w:rPr>
              <w:t xml:space="preserve">  </w:t>
            </w:r>
            <w:r w:rsidR="008A4BE8">
              <w:rPr>
                <w:rFonts w:ascii="GHEA Grapalat" w:hAnsi="GHEA Grapalat"/>
                <w:sz w:val="20"/>
                <w:szCs w:val="20"/>
                <w:lang w:val="en-US"/>
              </w:rPr>
              <w:t>03801007</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Обслуживающая бенефициара Финансовая организация (банк):</w:t>
            </w:r>
            <w:r w:rsidR="00E62D43" w:rsidRPr="005F1B18">
              <w:rPr>
                <w:rFonts w:ascii="GHEA Grapalat" w:hAnsi="GHEA Grapalat"/>
                <w:sz w:val="20"/>
                <w:szCs w:val="20"/>
              </w:rPr>
              <w:t xml:space="preserve"> Операционний отдел МФ РА </w:t>
            </w:r>
          </w:p>
        </w:tc>
      </w:tr>
      <w:tr w:rsidR="002849A6" w:rsidRPr="002D10EE"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2F17FF">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(сч.№)</w:t>
            </w:r>
            <w:r w:rsidR="00E62D43" w:rsidRPr="005F1B18">
              <w:rPr>
                <w:rFonts w:ascii="GHEA Grapalat" w:hAnsi="GHEA Grapalat"/>
                <w:sz w:val="20"/>
                <w:szCs w:val="20"/>
              </w:rPr>
              <w:t xml:space="preserve">  9004</w:t>
            </w:r>
            <w:r w:rsidR="008A4BE8">
              <w:rPr>
                <w:rFonts w:ascii="GHEA Grapalat" w:hAnsi="GHEA Grapalat"/>
                <w:sz w:val="20"/>
                <w:szCs w:val="20"/>
                <w:lang w:val="en-US"/>
              </w:rPr>
              <w:t>32</w:t>
            </w:r>
            <w:r w:rsidR="002F17FF">
              <w:rPr>
                <w:rFonts w:ascii="GHEA Grapalat" w:hAnsi="GHEA Grapalat"/>
                <w:sz w:val="20"/>
                <w:szCs w:val="20"/>
                <w:lang w:val="en-US"/>
              </w:rPr>
              <w:t>312032</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2849A6" w:rsidRPr="002D10EE"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2849A6" w:rsidRPr="002D10EE"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2849A6"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2D10EE" w:rsidRDefault="002849A6" w:rsidP="00B229B3">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2D10EE">
              <w:rPr>
                <w:rFonts w:ascii="GHEA Grapalat" w:hAnsi="GHEA Grapalat"/>
                <w:sz w:val="20"/>
                <w:szCs w:val="20"/>
              </w:rPr>
              <w:t xml:space="preserve">     "</w:t>
            </w:r>
            <w:r w:rsidR="00053A85" w:rsidRPr="00C75EF2">
              <w:rPr>
                <w:rFonts w:ascii="GHEA Grapalat" w:hAnsi="GHEA Grapalat"/>
                <w:b/>
                <w:i/>
                <w:sz w:val="20"/>
                <w:szCs w:val="20"/>
              </w:rPr>
              <w:t xml:space="preserve"> </w:t>
            </w:r>
            <w:r w:rsidR="008A4BE8">
              <w:t xml:space="preserve"> </w:t>
            </w:r>
            <w:r w:rsidR="008A4BE8" w:rsidRPr="008A4BE8">
              <w:rPr>
                <w:rFonts w:ascii="GHEA Grapalat" w:hAnsi="GHEA Grapalat"/>
                <w:b/>
                <w:i/>
                <w:sz w:val="20"/>
                <w:szCs w:val="20"/>
              </w:rPr>
              <w:t>AMKHM_- GHAShDzB -20_/1</w:t>
            </w:r>
          </w:p>
        </w:tc>
      </w:tr>
      <w:tr w:rsidR="002849A6" w:rsidRPr="002D10EE"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2849A6" w:rsidRPr="002D10EE"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2849A6" w:rsidRPr="002D10EE"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C75EF2">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2D10EE" w:rsidRDefault="002849A6" w:rsidP="00E62D43">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jc w:val="right"/>
              <w:rPr>
                <w:rFonts w:ascii="GHEA Grapalat" w:hAnsi="GHEA Grapalat" w:cs="Tahoma"/>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2849A6"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Arial"/>
                <w:sz w:val="20"/>
                <w:szCs w:val="20"/>
              </w:rPr>
            </w:pPr>
          </w:p>
        </w:tc>
      </w:tr>
      <w:tr w:rsidR="002849A6" w:rsidRPr="002D10EE"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2D10EE" w:rsidRDefault="002849A6" w:rsidP="00E62D43">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23.в Дата исполнения: "___" ___ 20___г.</w:t>
            </w:r>
          </w:p>
        </w:tc>
      </w:tr>
    </w:tbl>
    <w:p w:rsidR="00C3421C" w:rsidRPr="002D10EE" w:rsidRDefault="00C3421C" w:rsidP="00E62D43">
      <w:pPr>
        <w:widowControl w:val="0"/>
        <w:spacing w:after="160"/>
        <w:rPr>
          <w:rFonts w:ascii="GHEA Grapalat" w:hAnsi="GHEA Grapalat" w:cs="Sylfaen"/>
          <w:sz w:val="20"/>
          <w:szCs w:val="20"/>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r w:rsidRPr="002D10E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заполняющая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2D10EE">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2D10EE">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w:t>
            </w:r>
            <w:r w:rsidRPr="002D10EE">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штамп </w:t>
            </w:r>
            <w:r w:rsidRPr="002D10EE">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lastRenderedPageBreak/>
        <w:t>Приложение № 5</w:t>
      </w:r>
    </w:p>
    <w:p w:rsidR="001005B0" w:rsidRPr="002D10EE" w:rsidRDefault="00235549" w:rsidP="00E62D43">
      <w:pPr>
        <w:pStyle w:val="31"/>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 xml:space="preserve">запросе катировок </w:t>
      </w:r>
      <w:r w:rsidRPr="002D10EE">
        <w:rPr>
          <w:rFonts w:ascii="GHEA Grapalat" w:hAnsi="GHEA Grapalat" w:cs="Arial"/>
          <w:b/>
        </w:rPr>
        <w:br/>
      </w:r>
      <w:r w:rsidRPr="002D10EE">
        <w:rPr>
          <w:rFonts w:ascii="GHEA Grapalat" w:hAnsi="GHEA Grapalat"/>
          <w:b/>
        </w:rPr>
        <w:t xml:space="preserve">под кодом </w:t>
      </w:r>
      <w:r w:rsidR="008A4BE8" w:rsidRPr="008A4BE8">
        <w:rPr>
          <w:rFonts w:ascii="GHEA Grapalat" w:hAnsi="GHEA Grapalat"/>
          <w:b/>
        </w:rPr>
        <w:t>AMKHM_- GHAShDzB -20_/1</w:t>
      </w:r>
    </w:p>
    <w:p w:rsidR="0075061D" w:rsidRPr="002D10EE" w:rsidRDefault="0075061D" w:rsidP="0075061D">
      <w:pPr>
        <w:pStyle w:val="31"/>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rPr>
        <w:t xml:space="preserve">   </w:t>
      </w:r>
      <w:r w:rsidRPr="002D10EE">
        <w:rPr>
          <w:rFonts w:ascii="GHEA Grapalat" w:eastAsiaTheme="minorHAnsi" w:hAnsi="GHEA Grapalat" w:cstheme="minorBidi"/>
          <w:sz w:val="20"/>
          <w:szCs w:val="20"/>
        </w:rPr>
        <w:t>заключаемым</w:t>
      </w:r>
      <w:r w:rsidRPr="002D10EE">
        <w:rPr>
          <w:rStyle w:val="af5"/>
          <w:rFonts w:ascii="GHEA Grapalat" w:hAnsi="GHEA Grapalat"/>
          <w:sz w:val="20"/>
          <w:szCs w:val="20"/>
        </w:rPr>
        <w:t xml:space="preserve">  </w:t>
      </w:r>
      <w:r w:rsidRPr="002D10EE">
        <w:rPr>
          <w:rFonts w:ascii="GHEA Grapalat" w:eastAsiaTheme="minorHAnsi" w:hAnsi="GHEA Grapalat" w:cstheme="minorBidi"/>
          <w:bCs/>
          <w:sz w:val="20"/>
          <w:szCs w:val="20"/>
        </w:rPr>
        <w:t>между</w:t>
      </w:r>
      <w:r w:rsidR="00886644" w:rsidRPr="002D10EE">
        <w:rPr>
          <w:rFonts w:ascii="GHEA Grapalat" w:eastAsiaTheme="minorHAnsi" w:hAnsi="GHEA Grapalat" w:cstheme="minorBidi"/>
          <w:bCs/>
          <w:sz w:val="20"/>
          <w:szCs w:val="20"/>
        </w:rPr>
        <w:t xml:space="preserve">                                                                            </w:t>
      </w:r>
      <w:r w:rsidR="00886644" w:rsidRPr="002D10EE">
        <w:rPr>
          <w:rStyle w:val="af5"/>
          <w:rFonts w:ascii="GHEA Grapalat" w:hAnsi="GHEA Grapalat"/>
          <w:b w:val="0"/>
          <w:sz w:val="16"/>
          <w:szCs w:val="16"/>
        </w:rPr>
        <w:t xml:space="preserve">      номер заключаемого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2D10EE">
        <w:rPr>
          <w:rStyle w:val="af5"/>
          <w:rFonts w:ascii="GHEA Grapalat" w:hAnsi="GHEA Grapalat"/>
          <w:sz w:val="20"/>
          <w:szCs w:val="20"/>
          <w:lang w:val="hy-AM"/>
        </w:rPr>
        <w:tab/>
      </w:r>
      <w:r w:rsidRPr="002D10EE">
        <w:rPr>
          <w:rStyle w:val="af5"/>
          <w:rFonts w:ascii="GHEA Grapalat" w:hAnsi="GHEA Grapalat"/>
          <w:sz w:val="20"/>
          <w:szCs w:val="20"/>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p>
    <w:p w:rsidR="005B3A59" w:rsidRPr="002D10EE"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и</w:t>
      </w:r>
      <w:r w:rsidRPr="002D10EE">
        <w:rPr>
          <w:rStyle w:val="af5"/>
          <w:rFonts w:ascii="GHEA Grapalat" w:hAnsi="GHEA Grapalat"/>
          <w:b w:val="0"/>
          <w:sz w:val="20"/>
          <w:szCs w:val="20"/>
        </w:rPr>
        <w:t xml:space="preserve">   </w:t>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00875F09" w:rsidRPr="002D10EE">
        <w:rPr>
          <w:rStyle w:val="af5"/>
          <w:rFonts w:ascii="GHEA Grapalat" w:hAnsi="GHEA Grapalat"/>
          <w:b w:val="0"/>
          <w:sz w:val="20"/>
          <w:szCs w:val="20"/>
          <w:u w:val="single"/>
        </w:rPr>
        <w:t>____</w:t>
      </w:r>
      <w:r w:rsidRPr="002D10EE">
        <w:rPr>
          <w:rFonts w:ascii="GHEA Grapalat" w:eastAsiaTheme="minorHAnsi" w:hAnsi="GHEA Grapalat" w:cstheme="minorBidi"/>
          <w:sz w:val="20"/>
          <w:szCs w:val="20"/>
        </w:rPr>
        <w:t xml:space="preserve">    </w:t>
      </w:r>
    </w:p>
    <w:p w:rsidR="005B3A59" w:rsidRPr="002D10EE"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16"/>
          <w:szCs w:val="16"/>
        </w:rPr>
        <w:t xml:space="preserve">наименование заказчика                                    </w:t>
      </w:r>
      <w:r w:rsidR="00875F09" w:rsidRPr="002D10EE">
        <w:rPr>
          <w:rStyle w:val="af5"/>
          <w:rFonts w:ascii="GHEA Grapalat" w:hAnsi="GHEA Grapalat"/>
          <w:b w:val="0"/>
          <w:sz w:val="16"/>
          <w:szCs w:val="16"/>
        </w:rPr>
        <w:t xml:space="preserve">       </w:t>
      </w:r>
      <w:r w:rsidR="00886644" w:rsidRPr="002D10EE">
        <w:rPr>
          <w:rStyle w:val="af5"/>
          <w:rFonts w:ascii="GHEA Grapalat" w:hAnsi="GHEA Grapalat"/>
          <w:b w:val="0"/>
          <w:sz w:val="16"/>
          <w:szCs w:val="16"/>
        </w:rPr>
        <w:t xml:space="preserve">                        </w:t>
      </w:r>
      <w:r w:rsidR="00875F09"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наименование отобранного участника</w:t>
      </w:r>
    </w:p>
    <w:p w:rsidR="00886644" w:rsidRPr="002D10EE"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af5"/>
          <w:rFonts w:ascii="GHEA Grapalat" w:hAnsi="GHEA Grapalat"/>
          <w:b w:val="0"/>
          <w:sz w:val="20"/>
          <w:szCs w:val="20"/>
        </w:rPr>
        <w:t xml:space="preserve">                                                                </w:t>
      </w:r>
      <w:r w:rsidRPr="002D10EE">
        <w:rPr>
          <w:rStyle w:val="af5"/>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сумма в цифрах и прописью</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w:t>
      </w:r>
      <w:r w:rsidR="002D4EEB" w:rsidRPr="002D10EE">
        <w:rPr>
          <w:rFonts w:ascii="GHEA Grapalat" w:eastAsiaTheme="minorHAnsi" w:hAnsi="GHEA Grapalat" w:cstheme="minorBidi"/>
          <w:sz w:val="20"/>
          <w:szCs w:val="20"/>
        </w:rPr>
        <w:t xml:space="preserve">(далее-сумма гарантии) в течение десяти </w:t>
      </w:r>
      <w:r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2D10EE">
        <w:rPr>
          <w:rFonts w:ascii="GHEA Grapalat" w:eastAsiaTheme="minorHAnsi" w:hAnsi="GHEA Grapalat" w:cstheme="minorBidi"/>
          <w:sz w:val="20"/>
          <w:szCs w:val="20"/>
        </w:rPr>
        <w:t xml:space="preserve"> </w:t>
      </w:r>
    </w:p>
    <w:p w:rsidR="005B3A59" w:rsidRPr="002D10EE" w:rsidRDefault="00886644" w:rsidP="00886644">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lang w:val="hy-AM"/>
        </w:rPr>
        <w:t xml:space="preserve"> </w:t>
      </w:r>
      <w:r w:rsidR="005B3A59" w:rsidRPr="002D10EE">
        <w:rPr>
          <w:rFonts w:ascii="GHEA Grapalat" w:eastAsiaTheme="minorHAnsi" w:hAnsi="GHEA Grapalat" w:cstheme="minorBidi"/>
          <w:sz w:val="16"/>
          <w:szCs w:val="16"/>
        </w:rPr>
        <w:t>номер заключаемого договара</w:t>
      </w:r>
    </w:p>
    <w:p w:rsidR="00EF4569" w:rsidRPr="002D10EE" w:rsidRDefault="007A2B76" w:rsidP="005B56BF">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заключенного между бенефициаром и приципалом</w:t>
      </w:r>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выполнения взятых приципалом</w:t>
      </w:r>
      <w:r w:rsidR="00B1092A" w:rsidRPr="002D10EE">
        <w:rPr>
          <w:rFonts w:ascii="GHEA Grapalat" w:eastAsiaTheme="minorHAnsi" w:hAnsi="GHEA Grapalat" w:cstheme="minorBidi"/>
          <w:sz w:val="20"/>
          <w:szCs w:val="20"/>
        </w:rPr>
        <w:t xml:space="preserve"> </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5B3A59" w:rsidRPr="002D10EE" w:rsidRDefault="005B3A59" w:rsidP="005B3A59">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D273E6"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номер заключаемого договара</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 xml:space="preserve">запросе катировок </w:t>
      </w:r>
      <w:r w:rsidRPr="002D10EE">
        <w:rPr>
          <w:rFonts w:ascii="GHEA Grapalat" w:hAnsi="GHEA Grapalat"/>
          <w:i/>
          <w:sz w:val="20"/>
          <w:szCs w:val="20"/>
        </w:rPr>
        <w:br/>
        <w:t>под кодом</w:t>
      </w:r>
      <w:r w:rsidR="00886644" w:rsidRPr="002D10EE">
        <w:rPr>
          <w:rFonts w:ascii="GHEA Grapalat" w:hAnsi="GHEA Grapalat"/>
          <w:i/>
          <w:sz w:val="20"/>
          <w:szCs w:val="20"/>
        </w:rPr>
        <w:t xml:space="preserve">     </w:t>
      </w:r>
      <w:r w:rsidR="008A4BE8" w:rsidRPr="008A4BE8">
        <w:rPr>
          <w:rFonts w:ascii="GHEA Grapalat" w:hAnsi="GHEA Grapalat"/>
          <w:b/>
          <w:i/>
          <w:sz w:val="20"/>
          <w:szCs w:val="20"/>
        </w:rPr>
        <w:t>AMKHM_- GHAShDzB -20_/1</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D10EE" w:rsidTr="003D2146">
        <w:tc>
          <w:tcPr>
            <w:tcW w:w="4786" w:type="dxa"/>
          </w:tcPr>
          <w:p w:rsidR="000A214C" w:rsidRPr="002D10EE" w:rsidRDefault="00886644" w:rsidP="003D2146">
            <w:pPr>
              <w:widowControl w:val="0"/>
              <w:spacing w:after="160"/>
              <w:rPr>
                <w:rFonts w:ascii="GHEA Grapalat" w:hAnsi="GHEA Grapalat"/>
                <w:sz w:val="20"/>
                <w:szCs w:val="20"/>
              </w:rPr>
            </w:pPr>
            <w:r w:rsidRPr="002D10EE">
              <w:rPr>
                <w:rFonts w:ascii="GHEA Grapalat" w:hAnsi="GHEA Grapalat"/>
                <w:sz w:val="20"/>
                <w:szCs w:val="20"/>
              </w:rPr>
              <w:t xml:space="preserve">О </w:t>
            </w:r>
            <w:r w:rsidR="008A4BE8">
              <w:rPr>
                <w:rFonts w:ascii="GHEA Grapalat" w:hAnsi="GHEA Grapalat"/>
                <w:sz w:val="20"/>
                <w:szCs w:val="20"/>
                <w:lang w:val="en-US"/>
              </w:rPr>
              <w:t>Хачпар</w:t>
            </w:r>
            <w:r w:rsidR="00E4122D">
              <w:rPr>
                <w:rFonts w:ascii="GHEA Grapalat" w:hAnsi="GHEA Grapalat"/>
                <w:sz w:val="20"/>
                <w:szCs w:val="20"/>
                <w:lang w:val="en-US"/>
              </w:rPr>
              <w:t xml:space="preserve"> </w:t>
            </w:r>
            <w:r w:rsidR="00053A85">
              <w:rPr>
                <w:rFonts w:ascii="GHEA Grapalat" w:hAnsi="GHEA Grapalat"/>
                <w:sz w:val="20"/>
                <w:szCs w:val="20"/>
              </w:rPr>
              <w:t xml:space="preserve"> </w:t>
            </w:r>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3"/>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организованной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безотзывно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D10EE">
        <w:rPr>
          <w:rFonts w:ascii="Courier New" w:hAnsi="Courier New" w:cs="Courier New"/>
          <w:sz w:val="20"/>
          <w:szCs w:val="20"/>
          <w:lang w:val="en-US"/>
        </w:rPr>
        <w:t> </w:t>
      </w:r>
      <w:r w:rsidRPr="002D10EE">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2D10EE">
        <w:rPr>
          <w:rFonts w:ascii="GHEA Grapalat" w:hAnsi="GHEA Grapalat"/>
          <w:sz w:val="20"/>
          <w:szCs w:val="20"/>
        </w:rPr>
        <w:lastRenderedPageBreak/>
        <w:t>вариантах.</w:t>
      </w: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Заказчик может представить в Банк-плательщик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p>
    <w:p w:rsidR="000A214C" w:rsidRP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000A214C"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1.9.</w:t>
      </w:r>
      <w:r w:rsidR="000A214C" w:rsidRPr="002D10EE">
        <w:rPr>
          <w:rFonts w:ascii="GHEA Grapalat" w:hAnsi="GHEA Grapalat"/>
          <w:sz w:val="20"/>
          <w:szCs w:val="20"/>
        </w:rPr>
        <w:t>В случае если в течение десяти рабочих дней после представления в</w:t>
      </w:r>
      <w:r w:rsidR="000A214C" w:rsidRPr="002D10EE">
        <w:rPr>
          <w:rFonts w:ascii="Courier New" w:hAnsi="Courier New" w:cs="Courier New"/>
          <w:sz w:val="20"/>
          <w:szCs w:val="20"/>
          <w:lang w:val="en-US"/>
        </w:rPr>
        <w:t> </w:t>
      </w:r>
      <w:r w:rsidR="000A214C" w:rsidRPr="002D10EE">
        <w:rPr>
          <w:rFonts w:ascii="GHEA Grapalat" w:hAnsi="GHEA Grapalat"/>
          <w:sz w:val="20"/>
          <w:szCs w:val="20"/>
        </w:rPr>
        <w:t>Банк настоящего Соглашения и прилагаемого Требования по независящим от</w:t>
      </w:r>
      <w:r w:rsidR="000A214C" w:rsidRPr="002D10EE">
        <w:rPr>
          <w:rFonts w:ascii="Courier New" w:hAnsi="Courier New" w:cs="Courier New"/>
          <w:sz w:val="20"/>
          <w:szCs w:val="20"/>
          <w:lang w:val="en-US"/>
        </w:rPr>
        <w:t> </w:t>
      </w:r>
      <w:r w:rsidR="000A214C"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0A214C" w:rsidP="00C75EF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передает в ЗАО "АКРА Кредит Репортинг"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в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                                                </w:t>
      </w:r>
      <w:r w:rsidR="000A214C" w:rsidRPr="002D10EE">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t>Наименование, или имя, фамилия плательщика (Компания:</w:t>
            </w:r>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8A4BE8">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r w:rsidR="008A4BE8" w:rsidRPr="00E92710">
              <w:rPr>
                <w:rFonts w:ascii="GHEA Grapalat" w:hAnsi="GHEA Grapalat"/>
                <w:sz w:val="20"/>
                <w:szCs w:val="20"/>
              </w:rPr>
              <w:t xml:space="preserve"> </w:t>
            </w:r>
            <w:r w:rsidR="008A4BE8" w:rsidRPr="008A4BE8">
              <w:rPr>
                <w:rFonts w:ascii="GHEA Grapalat" w:hAnsi="GHEA Grapalat"/>
                <w:sz w:val="20"/>
                <w:szCs w:val="20"/>
              </w:rPr>
              <w:t xml:space="preserve">Хачпар </w:t>
            </w:r>
            <w:r w:rsidRPr="005F1B18">
              <w:rPr>
                <w:rFonts w:ascii="GHEA Grapalat" w:hAnsi="GHEA Grapalat"/>
                <w:sz w:val="20"/>
                <w:szCs w:val="20"/>
              </w:rPr>
              <w:t xml:space="preserve"> муниципалитет Араратский область 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8A4BE8" w:rsidRDefault="00886644" w:rsidP="00A10C2D">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  0</w:t>
            </w:r>
            <w:r w:rsidR="008A4BE8">
              <w:rPr>
                <w:rFonts w:ascii="GHEA Grapalat" w:hAnsi="GHEA Grapalat"/>
                <w:sz w:val="20"/>
                <w:szCs w:val="20"/>
                <w:lang w:val="en-US"/>
              </w:rPr>
              <w:t>3801007</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Операционний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E92710">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(сч.№)  9004</w:t>
            </w:r>
            <w:r w:rsidR="008A4BE8">
              <w:rPr>
                <w:rFonts w:ascii="GHEA Grapalat" w:hAnsi="GHEA Grapalat"/>
                <w:sz w:val="20"/>
                <w:szCs w:val="20"/>
                <w:lang w:val="en-US"/>
              </w:rPr>
              <w:t>32</w:t>
            </w:r>
            <w:r w:rsidR="002F17FF">
              <w:rPr>
                <w:rFonts w:ascii="GHEA Grapalat" w:hAnsi="GHEA Grapalat"/>
                <w:sz w:val="20"/>
                <w:szCs w:val="20"/>
                <w:lang w:val="en-US"/>
              </w:rPr>
              <w:t>312032</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B229B3">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исле соглашение о неустойке, их</w:t>
            </w:r>
            <w:r w:rsidRPr="002D10EE">
              <w:rPr>
                <w:rFonts w:ascii="GHEA Grapalat" w:hAnsi="GHEA Grapalat"/>
                <w:sz w:val="18"/>
                <w:szCs w:val="18"/>
              </w:rPr>
              <w:t>номера, код договора, по которому производится взыскание):</w:t>
            </w:r>
            <w:r w:rsidR="00886644" w:rsidRPr="002D10EE">
              <w:rPr>
                <w:rFonts w:ascii="GHEA Grapalat" w:hAnsi="GHEA Grapalat"/>
                <w:i/>
                <w:sz w:val="18"/>
                <w:szCs w:val="18"/>
              </w:rPr>
              <w:t xml:space="preserve"> </w:t>
            </w:r>
            <w:r w:rsidR="00053A85" w:rsidRPr="00C75EF2">
              <w:rPr>
                <w:rFonts w:ascii="GHEA Grapalat" w:hAnsi="GHEA Grapalat"/>
                <w:b/>
                <w:i/>
                <w:sz w:val="20"/>
                <w:szCs w:val="20"/>
              </w:rPr>
              <w:t xml:space="preserve"> </w:t>
            </w:r>
            <w:r w:rsidR="008A4BE8">
              <w:t xml:space="preserve"> </w:t>
            </w:r>
            <w:r w:rsidR="008A4BE8" w:rsidRPr="008A4BE8">
              <w:rPr>
                <w:rFonts w:ascii="GHEA Grapalat" w:hAnsi="GHEA Grapalat"/>
                <w:b/>
                <w:i/>
                <w:sz w:val="20"/>
                <w:szCs w:val="20"/>
              </w:rPr>
              <w:t>AMKHM_- GHAShDzB -20_/1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23.в Дата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r w:rsidRPr="002D10EE">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заполняющая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 xml:space="preserve">заполняется </w:t>
            </w:r>
            <w:r w:rsidRPr="002D10EE">
              <w:rPr>
                <w:rFonts w:ascii="GHEA Grapalat" w:hAnsi="GHEA Grapalat"/>
                <w:sz w:val="20"/>
                <w:szCs w:val="20"/>
              </w:rPr>
              <w:lastRenderedPageBreak/>
              <w:t>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w:t>
            </w:r>
            <w:r w:rsidRPr="002D10EE">
              <w:rPr>
                <w:rFonts w:ascii="GHEA Grapalat" w:hAnsi="GHEA Grapalat"/>
                <w:sz w:val="20"/>
                <w:szCs w:val="20"/>
              </w:rPr>
              <w:lastRenderedPageBreak/>
              <w:t>(банку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финансовой </w:t>
            </w:r>
            <w:r w:rsidRPr="002D10EE">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требование представлено в </w:t>
            </w:r>
            <w:r w:rsidRPr="002D10EE">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31"/>
        <w:widowControl w:val="0"/>
        <w:spacing w:line="240" w:lineRule="auto"/>
        <w:ind w:firstLine="0"/>
        <w:jc w:val="right"/>
        <w:rPr>
          <w:rFonts w:ascii="GHEA Grapalat" w:hAnsi="GHEA Grapalat"/>
          <w:b/>
        </w:rPr>
      </w:pPr>
    </w:p>
    <w:p w:rsidR="00C75EF2" w:rsidRDefault="00C75EF2" w:rsidP="00886644">
      <w:pPr>
        <w:pStyle w:val="31"/>
        <w:widowControl w:val="0"/>
        <w:spacing w:line="240" w:lineRule="auto"/>
        <w:ind w:firstLine="0"/>
        <w:jc w:val="right"/>
        <w:rPr>
          <w:rFonts w:ascii="GHEA Grapalat" w:hAnsi="GHEA Grapalat"/>
          <w:b/>
        </w:rPr>
      </w:pP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af6"/>
          <w:rFonts w:ascii="GHEA Grapalat" w:hAnsi="GHEA Grapalat" w:cs="Sylfaen"/>
          <w:b/>
        </w:rPr>
        <w:footnoteReference w:customMarkFollows="1" w:id="14"/>
        <w:t>25</w:t>
      </w: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 xml:space="preserve">запросе катировок </w:t>
      </w:r>
      <w:r w:rsidRPr="002D10EE">
        <w:rPr>
          <w:rFonts w:ascii="GHEA Grapalat" w:hAnsi="GHEA Grapalat" w:cs="Sylfaen"/>
          <w:b/>
        </w:rPr>
        <w:br/>
      </w:r>
      <w:r w:rsidRPr="002D10EE">
        <w:rPr>
          <w:rFonts w:ascii="GHEA Grapalat" w:hAnsi="GHEA Grapalat"/>
          <w:b/>
        </w:rPr>
        <w:t xml:space="preserve">под кодом </w:t>
      </w:r>
      <w:r w:rsidR="008A4BE8" w:rsidRPr="008A4BE8">
        <w:rPr>
          <w:rFonts w:ascii="GHEA Grapalat" w:hAnsi="GHEA Grapalat"/>
          <w:b/>
          <w:i/>
        </w:rPr>
        <w:t>AMKHM_- GHAShDzB -20_/1</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A6375B"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w:t>
      </w:r>
      <w:r w:rsidRPr="00A6375B">
        <w:rPr>
          <w:rFonts w:ascii="GHEA Grapalat" w:hAnsi="GHEA Grapalat"/>
          <w:b/>
          <w:sz w:val="20"/>
          <w:szCs w:val="20"/>
        </w:rPr>
        <w:t xml:space="preserve">ЗАКУПКИ </w:t>
      </w:r>
      <w:r w:rsidR="002F17FF" w:rsidRPr="002F17FF">
        <w:rPr>
          <w:rFonts w:ascii="GHEA Grapalat" w:hAnsi="GHEA Grapalat"/>
          <w:b/>
          <w:sz w:val="20"/>
          <w:szCs w:val="20"/>
        </w:rPr>
        <w:t>Работы по газификации 1-й, 2-й, 9-й, 11-й 20-й и 21-й улиц общины Хачпар</w:t>
      </w:r>
      <w:r w:rsidR="00A10C2D" w:rsidRPr="00A10C2D">
        <w:rPr>
          <w:rFonts w:ascii="GHEA Grapalat" w:hAnsi="GHEA Grapalat"/>
          <w:b/>
          <w:sz w:val="20"/>
          <w:szCs w:val="20"/>
        </w:rPr>
        <w:t xml:space="preserve"> </w:t>
      </w:r>
      <w:r w:rsidR="00A6375B" w:rsidRPr="00A6375B">
        <w:rPr>
          <w:rFonts w:ascii="GHEA Grapalat" w:hAnsi="GHEA Grapalat"/>
          <w:b/>
          <w:sz w:val="20"/>
          <w:szCs w:val="20"/>
        </w:rPr>
        <w:t xml:space="preserve"> </w:t>
      </w:r>
      <w:r w:rsidR="002F17FF" w:rsidRPr="002F17FF">
        <w:rPr>
          <w:rFonts w:ascii="GHEA Grapalat" w:hAnsi="GHEA Grapalat"/>
          <w:b/>
          <w:sz w:val="20"/>
          <w:szCs w:val="20"/>
        </w:rPr>
        <w:t xml:space="preserve"> </w:t>
      </w:r>
      <w:r w:rsidR="00A6375B" w:rsidRPr="00A6375B">
        <w:rPr>
          <w:rFonts w:ascii="Sylfaen" w:hAnsi="Sylfaen"/>
          <w:b/>
          <w:sz w:val="20"/>
          <w:szCs w:val="20"/>
          <w:lang w:eastAsia="en-US" w:bidi="ar-SA"/>
        </w:rPr>
        <w:t xml:space="preserve"> </w:t>
      </w:r>
      <w:r w:rsidRPr="00A6375B">
        <w:rPr>
          <w:rFonts w:ascii="GHEA Grapalat" w:hAnsi="GHEA Grapalat"/>
          <w:b/>
          <w:sz w:val="20"/>
          <w:szCs w:val="20"/>
        </w:rPr>
        <w:t xml:space="preserve">НА ВЫПОЛНЕНИЕ ПОДРЯДНЫХ РАБОТ ДЛЯ НУЖД </w:t>
      </w:r>
      <w:r w:rsidR="00C133C2" w:rsidRPr="00A6375B">
        <w:rPr>
          <w:rFonts w:ascii="GHEA Grapalat" w:hAnsi="GHEA Grapalat"/>
          <w:b/>
          <w:sz w:val="20"/>
          <w:szCs w:val="20"/>
        </w:rPr>
        <w:t>АРАРАТСКОЙ ОБЛАСТИ РА</w:t>
      </w:r>
      <w:r w:rsidR="00E92710" w:rsidRPr="00E92710">
        <w:rPr>
          <w:rFonts w:ascii="GHEA Grapalat" w:hAnsi="GHEA Grapalat"/>
          <w:b/>
          <w:sz w:val="20"/>
          <w:szCs w:val="20"/>
        </w:rPr>
        <w:t xml:space="preserve"> </w:t>
      </w:r>
      <w:r w:rsidR="002F17FF" w:rsidRPr="002F17FF">
        <w:rPr>
          <w:rFonts w:ascii="GHEA Grapalat" w:hAnsi="GHEA Grapalat"/>
          <w:b/>
          <w:sz w:val="20"/>
          <w:szCs w:val="20"/>
        </w:rPr>
        <w:t>ХАЧПАР</w:t>
      </w:r>
      <w:r w:rsidR="00E92710" w:rsidRPr="00E92710">
        <w:rPr>
          <w:rFonts w:ascii="GHEA Grapalat" w:hAnsi="GHEA Grapalat"/>
          <w:b/>
          <w:sz w:val="20"/>
          <w:szCs w:val="20"/>
        </w:rPr>
        <w:t xml:space="preserve"> </w:t>
      </w:r>
      <w:r w:rsidR="00053A85" w:rsidRPr="00A6375B">
        <w:rPr>
          <w:rFonts w:ascii="GHEA Grapalat" w:hAnsi="GHEA Grapalat"/>
          <w:b/>
          <w:sz w:val="20"/>
          <w:szCs w:val="20"/>
        </w:rPr>
        <w:t xml:space="preserve"> </w:t>
      </w:r>
      <w:r w:rsidR="00C133C2" w:rsidRPr="00A6375B">
        <w:rPr>
          <w:rFonts w:ascii="GHEA Grapalat" w:hAnsi="GHEA Grapalat"/>
          <w:b/>
          <w:sz w:val="20"/>
          <w:szCs w:val="20"/>
        </w:rPr>
        <w:t xml:space="preserve"> ОБЩИНЫ </w:t>
      </w:r>
    </w:p>
    <w:p w:rsidR="00BB28C8" w:rsidRPr="00A6375B" w:rsidRDefault="00C75EF2" w:rsidP="00C75EF2">
      <w:pPr>
        <w:widowControl w:val="0"/>
        <w:rPr>
          <w:rFonts w:ascii="GHEA Grapalat" w:hAnsi="GHEA Grapalat"/>
          <w:b/>
          <w:sz w:val="20"/>
          <w:szCs w:val="20"/>
          <w:lang w:val="en-US"/>
        </w:rPr>
      </w:pPr>
      <w:r w:rsidRPr="00A6375B">
        <w:rPr>
          <w:rFonts w:ascii="GHEA Grapalat" w:hAnsi="GHEA Grapalat"/>
          <w:b/>
          <w:sz w:val="20"/>
          <w:szCs w:val="20"/>
        </w:rPr>
        <w:t xml:space="preserve">                                                     </w:t>
      </w:r>
      <w:r w:rsidR="00053A85" w:rsidRPr="00A6375B">
        <w:rPr>
          <w:rFonts w:ascii="GHEA Grapalat" w:hAnsi="GHEA Grapalat"/>
          <w:b/>
          <w:sz w:val="20"/>
          <w:szCs w:val="20"/>
        </w:rPr>
        <w:t xml:space="preserve">             </w:t>
      </w:r>
      <w:r w:rsidRPr="00A6375B">
        <w:rPr>
          <w:rFonts w:ascii="GHEA Grapalat" w:hAnsi="GHEA Grapalat"/>
          <w:b/>
          <w:sz w:val="20"/>
          <w:szCs w:val="20"/>
        </w:rPr>
        <w:t xml:space="preserve"> </w:t>
      </w:r>
      <w:r w:rsidR="00BB28C8" w:rsidRPr="00A6375B">
        <w:rPr>
          <w:rFonts w:ascii="GHEA Grapalat" w:hAnsi="GHEA Grapalat"/>
          <w:b/>
          <w:sz w:val="20"/>
          <w:szCs w:val="20"/>
        </w:rPr>
        <w:t xml:space="preserve">№ </w:t>
      </w:r>
      <w:r w:rsidR="008A4BE8" w:rsidRPr="008A4BE8">
        <w:rPr>
          <w:rFonts w:ascii="GHEA Grapalat" w:hAnsi="GHEA Grapalat"/>
          <w:b/>
          <w:i/>
          <w:sz w:val="20"/>
          <w:szCs w:val="20"/>
        </w:rPr>
        <w:t>AMKHM_- GHAShDzB -20_/1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2D10EE" w:rsidRDefault="00C133C2" w:rsidP="002F17FF">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r w:rsidR="002F17FF">
              <w:rPr>
                <w:rFonts w:ascii="GHEA Grapalat" w:hAnsi="GHEA Grapalat"/>
                <w:sz w:val="20"/>
                <w:szCs w:val="20"/>
                <w:lang w:val="en-US"/>
              </w:rPr>
              <w:t>Хачпар</w:t>
            </w:r>
            <w:r w:rsidR="00053A85">
              <w:rPr>
                <w:rFonts w:ascii="GHEA Grapalat" w:hAnsi="GHEA Grapalat"/>
                <w:sz w:val="20"/>
                <w:szCs w:val="20"/>
              </w:rPr>
              <w:t xml:space="preserve"> </w:t>
            </w:r>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 , </w:t>
      </w:r>
      <w:r w:rsidR="00053A85">
        <w:rPr>
          <w:rFonts w:ascii="GHEA Grapalat" w:hAnsi="GHEA Grapalat"/>
          <w:sz w:val="20"/>
          <w:szCs w:val="20"/>
        </w:rPr>
        <w:t xml:space="preserve"> </w:t>
      </w:r>
      <w:r w:rsidR="00E92710" w:rsidRPr="00E92710">
        <w:rPr>
          <w:rFonts w:ascii="GHEA Grapalat" w:hAnsi="GHEA Grapalat"/>
          <w:sz w:val="20"/>
          <w:szCs w:val="20"/>
        </w:rPr>
        <w:t xml:space="preserve">Таперакан </w:t>
      </w:r>
      <w:r w:rsidR="00053A85">
        <w:rPr>
          <w:rFonts w:ascii="GHEA Grapalat" w:hAnsi="GHEA Grapalat"/>
          <w:sz w:val="20"/>
          <w:szCs w:val="20"/>
        </w:rPr>
        <w:t xml:space="preserve"> </w:t>
      </w:r>
      <w:r w:rsidRPr="002D10EE">
        <w:rPr>
          <w:rFonts w:ascii="GHEA Grapalat" w:hAnsi="GHEA Grapalat"/>
          <w:sz w:val="20"/>
          <w:szCs w:val="20"/>
        </w:rPr>
        <w:t xml:space="preserve"> муниципалитет, в лице п</w:t>
      </w:r>
      <w:r w:rsidR="00053A85">
        <w:rPr>
          <w:rFonts w:ascii="GHEA Grapalat" w:hAnsi="GHEA Grapalat"/>
          <w:sz w:val="20"/>
          <w:szCs w:val="20"/>
        </w:rPr>
        <w:t xml:space="preserve">редседателя общество </w:t>
      </w:r>
      <w:r w:rsidR="00E92710" w:rsidRPr="00E92710">
        <w:rPr>
          <w:rFonts w:ascii="GHEA Grapalat" w:hAnsi="GHEA Grapalat"/>
          <w:sz w:val="20"/>
          <w:szCs w:val="20"/>
        </w:rPr>
        <w:t xml:space="preserve">К </w:t>
      </w:r>
      <w:r w:rsidR="00053A85">
        <w:rPr>
          <w:rFonts w:ascii="GHEA Grapalat" w:hAnsi="GHEA Grapalat"/>
          <w:sz w:val="20"/>
          <w:szCs w:val="20"/>
        </w:rPr>
        <w:t xml:space="preserve"> </w:t>
      </w:r>
      <w:r w:rsidR="002F17FF" w:rsidRPr="002F17FF">
        <w:rPr>
          <w:rFonts w:ascii="GHEA Grapalat" w:hAnsi="GHEA Grapalat"/>
          <w:sz w:val="20"/>
          <w:szCs w:val="20"/>
        </w:rPr>
        <w:t>Мартиросяна</w:t>
      </w:r>
      <w:r w:rsidRPr="002D10EE">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BB28C8" w:rsidRPr="005C7409" w:rsidRDefault="00C133C2" w:rsidP="005C7409">
      <w:pPr>
        <w:jc w:val="both"/>
        <w:rPr>
          <w:rFonts w:ascii="GHEA Grapalat" w:hAnsi="GHEA Grapalat"/>
          <w:spacing w:val="2"/>
          <w:sz w:val="20"/>
          <w:szCs w:val="20"/>
        </w:rPr>
      </w:pPr>
      <w:r w:rsidRPr="002D10EE">
        <w:rPr>
          <w:rFonts w:ascii="GHEA Grapalat" w:hAnsi="GHEA Grapalat"/>
          <w:sz w:val="20"/>
          <w:szCs w:val="20"/>
        </w:rPr>
        <w:t>1.1.</w:t>
      </w:r>
      <w:r w:rsidR="00BB28C8" w:rsidRPr="002D10EE">
        <w:rPr>
          <w:rFonts w:ascii="GHEA Grapalat" w:hAnsi="GHEA Grapalat"/>
          <w:sz w:val="20"/>
          <w:szCs w:val="20"/>
        </w:rPr>
        <w:t>Подрядчик обязуется в установленном настоящим Договором порядке,</w:t>
      </w:r>
      <w:r w:rsidR="00BB28C8" w:rsidRPr="002D10EE">
        <w:rPr>
          <w:rFonts w:ascii="GHEA Grapalat" w:hAnsi="GHEA Grapalat" w:cs="Courier New"/>
          <w:sz w:val="20"/>
          <w:szCs w:val="20"/>
        </w:rPr>
        <w:t xml:space="preserve"> </w:t>
      </w:r>
      <w:r w:rsidR="00BB28C8" w:rsidRPr="002D10EE">
        <w:rPr>
          <w:rFonts w:ascii="GHEA Grapalat" w:hAnsi="GHEA Grapalat"/>
          <w:sz w:val="20"/>
          <w:szCs w:val="20"/>
        </w:rPr>
        <w:t xml:space="preserve">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ведомостью-</w:t>
      </w:r>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w:t>
      </w:r>
      <w:r w:rsidR="00BB28C8" w:rsidRPr="00053A85">
        <w:rPr>
          <w:rFonts w:ascii="GHEA Grapalat" w:hAnsi="GHEA Grapalat"/>
          <w:spacing w:val="6"/>
          <w:sz w:val="20"/>
          <w:szCs w:val="20"/>
        </w:rPr>
        <w:t>Договору</w:t>
      </w:r>
      <w:r w:rsidR="00BB28C8" w:rsidRPr="00053A85">
        <w:rPr>
          <w:rFonts w:ascii="GHEA Grapalat" w:hAnsi="GHEA Grapalat"/>
          <w:spacing w:val="2"/>
          <w:sz w:val="20"/>
          <w:szCs w:val="20"/>
        </w:rPr>
        <w:t xml:space="preserve"> </w:t>
      </w:r>
      <w:r w:rsidR="00053A85" w:rsidRPr="00053A85">
        <w:rPr>
          <w:rFonts w:ascii="GHEA Grapalat" w:hAnsi="GHEA Grapalat"/>
          <w:sz w:val="20"/>
          <w:szCs w:val="20"/>
          <w:u w:val="single"/>
        </w:rPr>
        <w:t>"</w:t>
      </w:r>
      <w:r w:rsidR="00A10C2D" w:rsidRPr="00A10C2D">
        <w:rPr>
          <w:rFonts w:ascii="GHEA Grapalat" w:hAnsi="GHEA Grapalat"/>
          <w:sz w:val="20"/>
          <w:szCs w:val="20"/>
          <w:lang w:eastAsia="en-US" w:bidi="ar-SA"/>
        </w:rPr>
        <w:t xml:space="preserve"> </w:t>
      </w:r>
      <w:r w:rsidR="002F17FF" w:rsidRPr="002F17FF">
        <w:rPr>
          <w:rFonts w:ascii="GHEA Grapalat" w:hAnsi="GHEA Grapalat"/>
          <w:sz w:val="20"/>
          <w:szCs w:val="20"/>
          <w:lang w:eastAsia="en-US" w:bidi="ar-SA"/>
        </w:rPr>
        <w:t>Работы по газификации 1-й, 2-й, 9-й, 11-й 20-й и 21-й улиц общины</w:t>
      </w:r>
      <w:r w:rsidR="00E4122D" w:rsidRPr="00E4122D">
        <w:rPr>
          <w:rFonts w:ascii="GHEA Grapalat" w:hAnsi="GHEA Grapalat"/>
          <w:sz w:val="20"/>
          <w:szCs w:val="20"/>
          <w:lang w:eastAsia="en-US" w:bidi="ar-SA"/>
        </w:rPr>
        <w:t xml:space="preserve">, </w:t>
      </w:r>
      <w:r w:rsidR="00BB28C8" w:rsidRPr="002D10EE">
        <w:rPr>
          <w:rFonts w:ascii="GHEA Grapalat" w:hAnsi="GHEA Grapalat"/>
          <w:sz w:val="20"/>
          <w:szCs w:val="20"/>
        </w:rPr>
        <w:t xml:space="preserve">(далее — договор), </w:t>
      </w:r>
      <w:r w:rsidR="005C7409" w:rsidRPr="005C7409">
        <w:rPr>
          <w:rFonts w:ascii="GHEA Grapalat" w:hAnsi="GHEA Grapalat"/>
          <w:sz w:val="20"/>
          <w:szCs w:val="20"/>
        </w:rPr>
        <w:t xml:space="preserve"> </w:t>
      </w:r>
      <w:r w:rsidR="00BB28C8" w:rsidRPr="002D10EE">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ведомостью-</w:t>
      </w:r>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договора в силу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5C7409" w:rsidP="00C133C2">
      <w:pPr>
        <w:widowControl w:val="0"/>
        <w:tabs>
          <w:tab w:val="left" w:pos="1134"/>
        </w:tabs>
        <w:spacing w:after="160"/>
        <w:jc w:val="both"/>
        <w:rPr>
          <w:rFonts w:ascii="GHEA Grapalat" w:hAnsi="GHEA Grapalat" w:cs="Times Armenian"/>
          <w:sz w:val="20"/>
          <w:szCs w:val="20"/>
          <w:vertAlign w:val="superscript"/>
        </w:rPr>
      </w:pPr>
      <w:r w:rsidRPr="006534BD">
        <w:rPr>
          <w:rFonts w:ascii="GHEA Grapalat" w:hAnsi="GHEA Grapalat"/>
          <w:sz w:val="20"/>
          <w:szCs w:val="20"/>
          <w:vertAlign w:val="superscript"/>
        </w:rPr>
        <w:t xml:space="preserve">                                                                                                  </w:t>
      </w:r>
      <w:r w:rsidR="00BB28C8"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а)</w:t>
      </w:r>
      <w:r w:rsidR="00BB28C8" w:rsidRPr="002D10EE">
        <w:rPr>
          <w:rFonts w:ascii="GHEA Grapalat" w:hAnsi="GHEA Grapalat"/>
          <w:sz w:val="20"/>
          <w:szCs w:val="20"/>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r w:rsidR="00BB28C8" w:rsidRPr="002D10EE">
        <w:rPr>
          <w:rFonts w:ascii="GHEA Grapalat" w:hAnsi="GHEA Grapalat"/>
          <w:sz w:val="20"/>
          <w:szCs w:val="20"/>
        </w:rPr>
        <w:t>Подрядчик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r w:rsidR="00BB28C8" w:rsidRPr="002D10EE">
        <w:rPr>
          <w:rFonts w:ascii="GHEA Grapalat" w:hAnsi="GHEA Grapalat"/>
          <w:sz w:val="20"/>
          <w:szCs w:val="20"/>
        </w:rPr>
        <w:t>выполненная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r w:rsidR="00BB28C8" w:rsidRPr="002D10EE">
        <w:rPr>
          <w:rFonts w:ascii="GHEA Grapalat" w:hAnsi="GHEA Grapalat"/>
          <w:sz w:val="20"/>
          <w:szCs w:val="20"/>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2D10EE">
        <w:rPr>
          <w:rStyle w:val="af6"/>
          <w:rFonts w:ascii="GHEA Grapalat" w:hAnsi="GHEA Grapalat"/>
          <w:sz w:val="20"/>
          <w:szCs w:val="20"/>
        </w:rPr>
        <w:footnoteReference w:customMarkFollows="1" w:id="15"/>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lastRenderedPageBreak/>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lang w:val="hy-AM"/>
        </w:rPr>
        <w:t xml:space="preserve"> </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EA6DF8" w:rsidRPr="002D10EE">
        <w:rPr>
          <w:rFonts w:ascii="GHEA Grapalat" w:hAnsi="GHEA Grapalat"/>
          <w:sz w:val="20"/>
          <w:szCs w:val="20"/>
        </w:rPr>
        <w:t xml:space="preserve"> </w:t>
      </w:r>
      <w:r w:rsidR="00BB28C8" w:rsidRPr="002D10EE">
        <w:rPr>
          <w:rFonts w:ascii="GHEA Grapalat" w:hAnsi="GHEA Grapalat"/>
          <w:sz w:val="20"/>
          <w:szCs w:val="20"/>
        </w:rPr>
        <w:t xml:space="preserve"> представлены в приложении № —- к договору</w:t>
      </w:r>
      <w:r w:rsidR="00C86F9C" w:rsidRPr="002D10EE">
        <w:rPr>
          <w:rStyle w:val="af6"/>
          <w:rFonts w:ascii="GHEA Grapalat" w:hAnsi="GHEA Grapalat"/>
          <w:sz w:val="20"/>
          <w:szCs w:val="20"/>
        </w:rPr>
        <w:footnoteReference w:customMarkFollows="1" w:id="16"/>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r w:rsidR="00563671" w:rsidRPr="002D10EE">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r w:rsidR="00563671" w:rsidRPr="002D10EE">
        <w:rPr>
          <w:rFonts w:ascii="GHEA Grapalat" w:hAnsi="GHEA Grapalat"/>
          <w:sz w:val="20"/>
          <w:szCs w:val="20"/>
        </w:rPr>
        <w:t>в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r w:rsidR="0032067F" w:rsidRPr="002D10EE">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а.</w:t>
      </w:r>
      <w:r w:rsidR="00563671" w:rsidRPr="002D10EE">
        <w:rPr>
          <w:rFonts w:ascii="GHEA Grapalat" w:hAnsi="GHEA Grapalat"/>
          <w:sz w:val="20"/>
        </w:rPr>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б.</w:t>
      </w:r>
      <w:r w:rsidR="00563671" w:rsidRPr="002D10EE">
        <w:rPr>
          <w:rFonts w:ascii="GHEA Grapalat" w:hAnsi="GHEA Grapalat"/>
          <w:sz w:val="20"/>
        </w:rPr>
        <w:t>не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w:t>
      </w:r>
      <w:r w:rsidR="00563671" w:rsidRPr="002D10EE">
        <w:rPr>
          <w:rFonts w:ascii="GHEA Grapalat" w:hAnsi="GHEA Grapalat"/>
          <w:sz w:val="20"/>
        </w:rPr>
        <w:lastRenderedPageBreak/>
        <w:t>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w:t>
      </w:r>
      <w:r w:rsidRPr="002D10EE">
        <w:rPr>
          <w:rFonts w:ascii="GHEA Grapalat" w:hAnsi="GHEA Grapalat"/>
          <w:b/>
          <w:sz w:val="20"/>
          <w:szCs w:val="20"/>
          <w:lang w:val="hy-AM"/>
        </w:rPr>
        <w:t xml:space="preserve"> </w:t>
      </w:r>
      <w:r w:rsidRPr="002D10EE">
        <w:rPr>
          <w:rFonts w:ascii="GHEA Grapalat" w:hAnsi="GHEA Grapalat"/>
          <w:b/>
          <w:sz w:val="20"/>
          <w:szCs w:val="20"/>
        </w:rPr>
        <w:t>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лот 1________. (_______) драмов РА, из которых _______ (_______) драмов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лот n _______ (________) драмов РА, из которых _____ (________) драмов РА составляют НДС</w:t>
      </w:r>
      <w:r w:rsidR="00F445EC" w:rsidRPr="002D10EE">
        <w:rPr>
          <w:rStyle w:val="af6"/>
          <w:rFonts w:ascii="GHEA Grapalat" w:hAnsi="GHEA Grapalat"/>
          <w:sz w:val="20"/>
          <w:szCs w:val="20"/>
        </w:rPr>
        <w:footnoteReference w:customMarkFollows="1" w:id="17"/>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 ________ (_________) драмов РА от цены договора на банковский счет Подрядчика в качестве предоплаты.</w:t>
      </w:r>
      <w:r w:rsidRPr="002D10EE">
        <w:rPr>
          <w:rFonts w:ascii="GHEA Grapalat" w:hAnsi="GHEA Grapalat"/>
          <w:sz w:val="20"/>
          <w:szCs w:val="20"/>
        </w:rPr>
        <w:t xml:space="preserve">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3B487D" w:rsidRPr="002D10EE">
        <w:rPr>
          <w:rStyle w:val="af6"/>
          <w:rFonts w:ascii="GHEA Grapalat" w:hAnsi="GHEA Grapalat"/>
          <w:sz w:val="20"/>
          <w:szCs w:val="20"/>
        </w:rPr>
        <w:t xml:space="preserve"> </w:t>
      </w:r>
      <w:r w:rsidR="00DD157D" w:rsidRPr="002D10EE">
        <w:rPr>
          <w:rStyle w:val="af6"/>
          <w:rFonts w:ascii="GHEA Grapalat" w:hAnsi="GHEA Grapalat"/>
          <w:sz w:val="20"/>
          <w:szCs w:val="20"/>
        </w:rPr>
        <w:footnoteReference w:customMarkFollows="1" w:id="18"/>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af6"/>
          <w:rFonts w:ascii="GHEA Grapalat" w:hAnsi="GHEA Grapalat"/>
          <w:sz w:val="20"/>
          <w:szCs w:val="20"/>
        </w:rPr>
        <w:footnoteReference w:customMarkFollows="1" w:id="19"/>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lastRenderedPageBreak/>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D10EE">
        <w:rPr>
          <w:rStyle w:val="af6"/>
          <w:rFonts w:ascii="GHEA Grapalat" w:hAnsi="GHEA Grapalat"/>
          <w:sz w:val="20"/>
          <w:szCs w:val="20"/>
        </w:rPr>
        <w:t xml:space="preserve"> </w:t>
      </w:r>
      <w:r w:rsidR="00A102AD" w:rsidRPr="002D10EE">
        <w:rPr>
          <w:rStyle w:val="af6"/>
          <w:rFonts w:ascii="GHEA Grapalat" w:hAnsi="GHEA Grapalat"/>
          <w:sz w:val="20"/>
          <w:szCs w:val="20"/>
        </w:rPr>
        <w:footnoteReference w:customMarkFollows="1" w:id="20"/>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r w:rsidR="00BB28C8" w:rsidRPr="002D10EE">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af6"/>
          <w:rFonts w:ascii="GHEA Grapalat" w:hAnsi="GHEA Grapalat"/>
          <w:sz w:val="20"/>
          <w:szCs w:val="20"/>
        </w:rPr>
        <w:footnoteReference w:customMarkFollows="1" w:id="21"/>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2D10EE">
        <w:rPr>
          <w:rStyle w:val="af6"/>
          <w:rFonts w:ascii="GHEA Grapalat" w:hAnsi="GHEA Grapalat"/>
          <w:sz w:val="20"/>
          <w:szCs w:val="20"/>
        </w:rPr>
        <w:footnoteReference w:customMarkFollows="1" w:id="22"/>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я</w:t>
      </w:r>
      <w:r w:rsidR="00BB28C8" w:rsidRPr="002D10EE">
        <w:rPr>
          <w:rFonts w:ascii="GHEA Grapalat" w:hAnsi="GHEA Grapalat"/>
          <w:sz w:val="20"/>
          <w:szCs w:val="20"/>
        </w:rPr>
        <w:t xml:space="preserve"> </w:t>
      </w:r>
      <w:r w:rsidR="00F005EE" w:rsidRPr="002D10EE">
        <w:rPr>
          <w:rFonts w:ascii="GHEA Grapalat" w:hAnsi="GHEA Grapalat"/>
          <w:sz w:val="20"/>
          <w:szCs w:val="20"/>
        </w:rPr>
        <w:t xml:space="preserve">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 xml:space="preserve"> договора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af6"/>
          <w:rFonts w:ascii="GHEA Grapalat" w:hAnsi="GHEA Grapalat"/>
          <w:sz w:val="20"/>
          <w:szCs w:val="20"/>
        </w:rPr>
        <w:footnoteReference w:customMarkFollows="1" w:id="23"/>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lastRenderedPageBreak/>
              <w:t>ЗАКАЗЧИК</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sidR="00053A85">
              <w:rPr>
                <w:rFonts w:ascii="GHEA Grapalat" w:hAnsi="GHEA Grapalat" w:cs="Sylfaen"/>
                <w:b/>
                <w:bCs/>
                <w:sz w:val="20"/>
                <w:szCs w:val="20"/>
              </w:rPr>
              <w:t xml:space="preserve">  </w:t>
            </w:r>
            <w:r w:rsidR="008A4BE8" w:rsidRPr="008A4BE8">
              <w:rPr>
                <w:rFonts w:ascii="GHEA Grapalat" w:hAnsi="GHEA Grapalat" w:cs="Sylfaen"/>
                <w:b/>
                <w:bCs/>
                <w:sz w:val="20"/>
                <w:szCs w:val="20"/>
              </w:rPr>
              <w:t xml:space="preserve">Хачпар </w:t>
            </w:r>
            <w:r w:rsidRPr="002D10EE">
              <w:rPr>
                <w:rFonts w:ascii="GHEA Grapalat" w:hAnsi="GHEA Grapalat" w:cs="Sylfaen"/>
                <w:b/>
                <w:bCs/>
                <w:sz w:val="20"/>
                <w:szCs w:val="20"/>
              </w:rPr>
              <w:t>муниципалитет</w:t>
            </w:r>
          </w:p>
          <w:p w:rsidR="00DE34E4" w:rsidRPr="008A4BE8" w:rsidRDefault="008A4BE8" w:rsidP="00DE34E4">
            <w:pPr>
              <w:widowControl w:val="0"/>
              <w:jc w:val="center"/>
              <w:rPr>
                <w:rFonts w:ascii="GHEA Grapalat" w:hAnsi="GHEA Grapalat" w:cs="Sylfaen"/>
                <w:b/>
                <w:bCs/>
                <w:sz w:val="20"/>
                <w:szCs w:val="20"/>
              </w:rPr>
            </w:pPr>
            <w:r w:rsidRPr="008A4BE8">
              <w:rPr>
                <w:rFonts w:ascii="GHEA Grapalat" w:hAnsi="GHEA Grapalat" w:cs="Sylfaen"/>
                <w:b/>
                <w:bCs/>
                <w:sz w:val="20"/>
                <w:szCs w:val="20"/>
              </w:rPr>
              <w:t xml:space="preserve">Хачпар </w:t>
            </w:r>
            <w:r w:rsidR="00053A85">
              <w:rPr>
                <w:rFonts w:ascii="GHEA Grapalat" w:hAnsi="GHEA Grapalat" w:cs="Sylfaen"/>
                <w:b/>
                <w:bCs/>
                <w:sz w:val="20"/>
                <w:szCs w:val="20"/>
              </w:rPr>
              <w:t xml:space="preserve"> </w:t>
            </w:r>
            <w:r w:rsidR="00DE34E4" w:rsidRPr="002D10EE">
              <w:rPr>
                <w:rFonts w:ascii="GHEA Grapalat" w:hAnsi="GHEA Grapalat" w:cs="Sylfaen"/>
                <w:b/>
                <w:bCs/>
                <w:sz w:val="20"/>
                <w:szCs w:val="20"/>
              </w:rPr>
              <w:t xml:space="preserve">об. </w:t>
            </w:r>
            <w:r w:rsidR="00053A85">
              <w:rPr>
                <w:rFonts w:ascii="GHEA Grapalat" w:hAnsi="GHEA Grapalat" w:cs="Sylfaen"/>
                <w:b/>
                <w:bCs/>
                <w:sz w:val="20"/>
                <w:szCs w:val="20"/>
              </w:rPr>
              <w:t xml:space="preserve"> </w:t>
            </w:r>
            <w:r w:rsidRPr="008A4BE8">
              <w:rPr>
                <w:rFonts w:ascii="GHEA Grapalat" w:hAnsi="GHEA Grapalat" w:cs="Sylfaen"/>
                <w:b/>
                <w:bCs/>
                <w:sz w:val="20"/>
                <w:szCs w:val="20"/>
              </w:rPr>
              <w:t xml:space="preserve"> 7-ая ул н 6</w:t>
            </w:r>
            <w:r w:rsidR="00E92710" w:rsidRPr="008A4BE8">
              <w:rPr>
                <w:rFonts w:ascii="GHEA Grapalat" w:hAnsi="GHEA Grapalat" w:cs="Sylfaen"/>
                <w:b/>
                <w:bCs/>
                <w:sz w:val="20"/>
                <w:szCs w:val="20"/>
              </w:rPr>
              <w:t xml:space="preserve"> </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DE34E4" w:rsidRPr="00825239" w:rsidRDefault="00A10C2D" w:rsidP="00DE34E4">
            <w:pPr>
              <w:widowControl w:val="0"/>
              <w:jc w:val="center"/>
              <w:rPr>
                <w:rFonts w:ascii="GHEA Grapalat" w:hAnsi="GHEA Grapalat" w:cs="Sylfaen"/>
                <w:b/>
                <w:bCs/>
                <w:sz w:val="20"/>
                <w:szCs w:val="20"/>
              </w:rPr>
            </w:pPr>
            <w:r>
              <w:rPr>
                <w:rFonts w:ascii="GHEA Grapalat" w:hAnsi="GHEA Grapalat" w:cs="Sylfaen"/>
                <w:b/>
                <w:bCs/>
                <w:sz w:val="20"/>
                <w:szCs w:val="20"/>
              </w:rPr>
              <w:t>н /с 9004</w:t>
            </w:r>
            <w:r w:rsidR="008A4BE8" w:rsidRPr="002F17FF">
              <w:rPr>
                <w:rFonts w:ascii="GHEA Grapalat" w:hAnsi="GHEA Grapalat" w:cs="Sylfaen"/>
                <w:b/>
                <w:bCs/>
                <w:sz w:val="20"/>
                <w:szCs w:val="20"/>
              </w:rPr>
              <w:t>32</w:t>
            </w:r>
            <w:r w:rsidR="002F17FF" w:rsidRPr="00825239">
              <w:rPr>
                <w:rFonts w:ascii="GHEA Grapalat" w:hAnsi="GHEA Grapalat" w:cs="Sylfaen"/>
                <w:b/>
                <w:bCs/>
                <w:sz w:val="20"/>
                <w:szCs w:val="20"/>
              </w:rPr>
              <w:t>312032</w:t>
            </w:r>
          </w:p>
          <w:p w:rsidR="00DE34E4" w:rsidRPr="008A4BE8" w:rsidRDefault="00DE34E4" w:rsidP="00DE34E4">
            <w:pPr>
              <w:widowControl w:val="0"/>
              <w:jc w:val="center"/>
              <w:rPr>
                <w:rFonts w:ascii="GHEA Grapalat" w:hAnsi="GHEA Grapalat" w:cs="Sylfaen"/>
                <w:b/>
                <w:bCs/>
                <w:sz w:val="20"/>
                <w:szCs w:val="20"/>
                <w:lang w:val="en-US"/>
              </w:rPr>
            </w:pPr>
            <w:r w:rsidRPr="002D10EE">
              <w:rPr>
                <w:rFonts w:ascii="GHEA Grapalat" w:hAnsi="GHEA Grapalat" w:cs="Sylfaen"/>
                <w:b/>
                <w:bCs/>
                <w:sz w:val="20"/>
                <w:szCs w:val="20"/>
              </w:rPr>
              <w:t xml:space="preserve">УНН  </w:t>
            </w:r>
            <w:r w:rsidR="008A4BE8">
              <w:rPr>
                <w:rFonts w:ascii="GHEA Grapalat" w:hAnsi="GHEA Grapalat" w:cs="Sylfaen"/>
                <w:b/>
                <w:bCs/>
                <w:sz w:val="20"/>
                <w:szCs w:val="20"/>
              </w:rPr>
              <w:t>0</w:t>
            </w:r>
            <w:r w:rsidR="008A4BE8">
              <w:rPr>
                <w:rFonts w:ascii="GHEA Grapalat" w:hAnsi="GHEA Grapalat" w:cs="Sylfaen"/>
                <w:b/>
                <w:bCs/>
                <w:sz w:val="20"/>
                <w:szCs w:val="20"/>
                <w:lang w:val="en-US"/>
              </w:rPr>
              <w:t>3801007</w:t>
            </w: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b/>
          <w:i/>
          <w:sz w:val="18"/>
          <w:szCs w:val="18"/>
        </w:rPr>
        <w:lastRenderedPageBreak/>
        <w:t>Приложение № 1</w:t>
      </w:r>
    </w:p>
    <w:p w:rsidR="002F72A5" w:rsidRPr="002F72A5" w:rsidRDefault="00BB28C8" w:rsidP="002F72A5">
      <w:pPr>
        <w:widowControl w:val="0"/>
        <w:jc w:val="right"/>
        <w:rPr>
          <w:rFonts w:ascii="GHEA Grapalat" w:hAnsi="GHEA Grapalat"/>
          <w:b/>
          <w:sz w:val="18"/>
          <w:szCs w:val="18"/>
        </w:rPr>
      </w:pPr>
      <w:r w:rsidRPr="002F72A5">
        <w:rPr>
          <w:rFonts w:ascii="GHEA Grapalat" w:hAnsi="GHEA Grapalat"/>
          <w:b/>
          <w:sz w:val="18"/>
          <w:szCs w:val="18"/>
        </w:rPr>
        <w:t>к Договору под кодом</w:t>
      </w:r>
      <w:r w:rsidR="00DE34E4" w:rsidRPr="002F72A5">
        <w:rPr>
          <w:rFonts w:ascii="GHEA Grapalat" w:hAnsi="GHEA Grapalat"/>
          <w:b/>
          <w:sz w:val="18"/>
          <w:szCs w:val="18"/>
        </w:rPr>
        <w:t xml:space="preserve"> </w:t>
      </w:r>
      <w:r w:rsidR="008A4BE8" w:rsidRPr="008A4BE8">
        <w:rPr>
          <w:rFonts w:ascii="GHEA Grapalat" w:hAnsi="GHEA Grapalat"/>
          <w:b/>
          <w:i/>
          <w:sz w:val="18"/>
          <w:szCs w:val="18"/>
        </w:rPr>
        <w:t>AMKHM_- GHAShDzB -20_/1</w:t>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cs="Arial"/>
          <w:b/>
          <w:i/>
          <w:sz w:val="18"/>
          <w:szCs w:val="18"/>
        </w:rPr>
        <w:br/>
      </w:r>
      <w:r w:rsidRPr="002F72A5">
        <w:rPr>
          <w:rFonts w:ascii="GHEA Grapalat" w:hAnsi="GHEA Grapalat"/>
          <w:b/>
          <w:i/>
          <w:sz w:val="18"/>
          <w:szCs w:val="18"/>
        </w:rPr>
        <w:t xml:space="preserve">заключенному " </w:t>
      </w:r>
      <w:r w:rsidRPr="002F72A5">
        <w:rPr>
          <w:rFonts w:ascii="GHEA Grapalat" w:hAnsi="GHEA Grapalat"/>
          <w:b/>
          <w:i/>
          <w:sz w:val="18"/>
          <w:szCs w:val="18"/>
        </w:rPr>
        <w:tab/>
        <w:t xml:space="preserve">"  </w:t>
      </w:r>
      <w:r w:rsidRPr="002F72A5">
        <w:rPr>
          <w:rFonts w:ascii="GHEA Grapalat" w:hAnsi="GHEA Grapalat"/>
          <w:b/>
          <w:i/>
          <w:sz w:val="18"/>
          <w:szCs w:val="18"/>
        </w:rPr>
        <w:tab/>
        <w:t>20</w:t>
      </w:r>
      <w:r w:rsidR="00DE34E4" w:rsidRPr="002F72A5">
        <w:rPr>
          <w:rFonts w:ascii="GHEA Grapalat" w:hAnsi="GHEA Grapalat"/>
          <w:b/>
          <w:i/>
          <w:sz w:val="18"/>
          <w:szCs w:val="18"/>
        </w:rPr>
        <w:t>20</w:t>
      </w:r>
      <w:r w:rsidRPr="002F72A5">
        <w:rPr>
          <w:rFonts w:ascii="GHEA Grapalat" w:hAnsi="GHEA Grapalat"/>
          <w:b/>
          <w:i/>
          <w:sz w:val="18"/>
          <w:szCs w:val="18"/>
        </w:rPr>
        <w:t>г.</w:t>
      </w:r>
    </w:p>
    <w:p w:rsidR="008A4BE8" w:rsidRPr="008A4BE8" w:rsidRDefault="008A4BE8" w:rsidP="008A4BE8">
      <w:pPr>
        <w:spacing w:after="200" w:line="276" w:lineRule="auto"/>
        <w:jc w:val="center"/>
        <w:rPr>
          <w:rFonts w:ascii="Sylfaen" w:eastAsia="Calibri" w:hAnsi="Sylfaen"/>
          <w:b/>
          <w:sz w:val="28"/>
          <w:szCs w:val="28"/>
          <w:lang w:eastAsia="en-US" w:bidi="ar-SA"/>
        </w:rPr>
      </w:pPr>
      <w:r w:rsidRPr="008A4BE8">
        <w:rPr>
          <w:rFonts w:ascii="Sylfaen" w:eastAsia="Calibri" w:hAnsi="Sylfaen"/>
          <w:b/>
          <w:sz w:val="28"/>
          <w:szCs w:val="28"/>
          <w:lang w:eastAsia="en-US" w:bidi="ar-SA"/>
        </w:rPr>
        <w:t>Объемная ведомость-смета</w:t>
      </w:r>
    </w:p>
    <w:p w:rsidR="008A4BE8" w:rsidRPr="008A4BE8" w:rsidRDefault="008A4BE8" w:rsidP="008A4BE8">
      <w:pPr>
        <w:spacing w:after="200" w:line="276" w:lineRule="auto"/>
        <w:jc w:val="center"/>
        <w:rPr>
          <w:rFonts w:ascii="Sylfaen" w:eastAsia="Calibri" w:hAnsi="Sylfaen"/>
          <w:sz w:val="20"/>
          <w:szCs w:val="20"/>
          <w:lang w:eastAsia="en-US" w:bidi="ar-SA"/>
        </w:rPr>
      </w:pPr>
      <w:r w:rsidRPr="008A4BE8">
        <w:rPr>
          <w:rFonts w:ascii="Sylfaen" w:eastAsia="Calibri" w:hAnsi="Sylfaen"/>
          <w:sz w:val="20"/>
          <w:szCs w:val="20"/>
          <w:lang w:eastAsia="en-US" w:bidi="ar-SA"/>
        </w:rPr>
        <w:t>Работы по газификации 1-й, 2-й, 9-й, 11-й 20-й и 21-й улиц общины Хачпар, Араратской области, РА</w:t>
      </w:r>
    </w:p>
    <w:tbl>
      <w:tblPr>
        <w:tblW w:w="10490" w:type="dxa"/>
        <w:tblInd w:w="-552" w:type="dxa"/>
        <w:tblCellMar>
          <w:left w:w="0" w:type="dxa"/>
          <w:right w:w="0" w:type="dxa"/>
        </w:tblCellMar>
        <w:tblLook w:val="04A0" w:firstRow="1" w:lastRow="0" w:firstColumn="1" w:lastColumn="0" w:noHBand="0" w:noVBand="1"/>
      </w:tblPr>
      <w:tblGrid>
        <w:gridCol w:w="360"/>
        <w:gridCol w:w="6076"/>
        <w:gridCol w:w="797"/>
        <w:gridCol w:w="1066"/>
        <w:gridCol w:w="1057"/>
        <w:gridCol w:w="1134"/>
      </w:tblGrid>
      <w:tr w:rsidR="008A4BE8" w:rsidRPr="008A4BE8" w:rsidTr="008A4BE8">
        <w:trPr>
          <w:trHeight w:val="21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hAnsi="GHEA Grapalat"/>
                <w:sz w:val="20"/>
                <w:szCs w:val="20"/>
                <w:lang w:val="en-US" w:bidi="ar-SA"/>
              </w:rPr>
            </w:pPr>
            <w:r w:rsidRPr="008A4BE8">
              <w:rPr>
                <w:rFonts w:ascii="GHEA Grapalat" w:hAnsi="GHEA Grapalat"/>
                <w:sz w:val="20"/>
                <w:szCs w:val="20"/>
                <w:lang w:val="en-US" w:bidi="ar-SA"/>
              </w:rPr>
              <w:t>н/н</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hAnsi="GHEA Grapalat"/>
                <w:sz w:val="20"/>
                <w:szCs w:val="20"/>
                <w:lang w:val="en-US" w:bidi="ar-SA"/>
              </w:rPr>
            </w:pPr>
            <w:r w:rsidRPr="008A4BE8">
              <w:rPr>
                <w:rFonts w:ascii="GHEA Grapalat" w:hAnsi="GHEA Grapalat"/>
                <w:sz w:val="20"/>
                <w:szCs w:val="20"/>
                <w:lang w:val="en-US" w:bidi="ar-SA"/>
              </w:rPr>
              <w:t>Наименование работ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8A4BE8">
              <w:rPr>
                <w:rFonts w:ascii="GHEA Grapalat" w:hAnsi="GHEA Grapalat" w:cs="Courier New"/>
                <w:sz w:val="20"/>
                <w:szCs w:val="20"/>
                <w:lang w:bidi="ar-SA"/>
              </w:rPr>
              <w:t>Размер Единица</w:t>
            </w:r>
          </w:p>
          <w:p w:rsidR="008A4BE8" w:rsidRPr="008A4BE8" w:rsidRDefault="008A4BE8" w:rsidP="008A4BE8">
            <w:pPr>
              <w:jc w:val="center"/>
              <w:rPr>
                <w:rFonts w:ascii="GHEA Grapalat" w:hAnsi="GHEA Grapalat"/>
                <w:sz w:val="20"/>
                <w:szCs w:val="20"/>
                <w:lang w:val="en-US" w:bidi="ar-SA"/>
              </w:rPr>
            </w:pP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8A4BE8">
              <w:rPr>
                <w:rFonts w:ascii="GHEA Grapalat" w:hAnsi="GHEA Grapalat" w:cs="Courier New"/>
                <w:sz w:val="20"/>
                <w:szCs w:val="20"/>
                <w:lang w:bidi="ar-SA"/>
              </w:rPr>
              <w:t>Количество</w:t>
            </w:r>
          </w:p>
          <w:p w:rsidR="008A4BE8" w:rsidRPr="008A4BE8" w:rsidRDefault="008A4BE8" w:rsidP="008A4BE8">
            <w:pPr>
              <w:jc w:val="center"/>
              <w:rPr>
                <w:rFonts w:ascii="GHEA Grapalat" w:hAnsi="GHEA Grapalat"/>
                <w:sz w:val="20"/>
                <w:szCs w:val="20"/>
                <w:lang w:val="en-US" w:bidi="ar-SA"/>
              </w:rPr>
            </w:pPr>
          </w:p>
        </w:tc>
        <w:tc>
          <w:tcPr>
            <w:tcW w:w="105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8A4BE8">
              <w:rPr>
                <w:rFonts w:ascii="GHEA Grapalat" w:hAnsi="GHEA Grapalat" w:cs="Courier New"/>
                <w:sz w:val="20"/>
                <w:szCs w:val="20"/>
                <w:lang w:bidi="ar-SA"/>
              </w:rPr>
              <w:t>Единная стоимости / тыс. Тыс. Драм</w:t>
            </w:r>
          </w:p>
          <w:p w:rsidR="008A4BE8" w:rsidRPr="008A4BE8" w:rsidRDefault="008A4BE8" w:rsidP="008A4BE8">
            <w:pPr>
              <w:jc w:val="center"/>
              <w:rPr>
                <w:rFonts w:ascii="GHEA Grapalat" w:hAnsi="GHEA Grapalat"/>
                <w:sz w:val="20"/>
                <w:szCs w:val="20"/>
                <w:lang w:bidi="ar-SA"/>
              </w:rPr>
            </w:pP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bidi="ar-SA"/>
              </w:rPr>
            </w:pPr>
            <w:r w:rsidRPr="008A4BE8">
              <w:rPr>
                <w:rFonts w:ascii="GHEA Grapalat" w:hAnsi="GHEA Grapalat" w:cs="Courier New"/>
                <w:sz w:val="20"/>
                <w:szCs w:val="20"/>
                <w:lang w:bidi="ar-SA"/>
              </w:rPr>
              <w:t>всего</w:t>
            </w:r>
          </w:p>
          <w:p w:rsidR="008A4BE8" w:rsidRPr="008A4BE8" w:rsidRDefault="008A4BE8" w:rsidP="008A4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8A4BE8">
              <w:rPr>
                <w:rFonts w:ascii="GHEA Grapalat" w:hAnsi="GHEA Grapalat" w:cs="Courier New"/>
                <w:sz w:val="20"/>
                <w:szCs w:val="20"/>
                <w:lang w:bidi="ar-SA"/>
              </w:rPr>
              <w:t>/ тыс. РА Драм /</w:t>
            </w:r>
          </w:p>
          <w:p w:rsidR="008A4BE8" w:rsidRPr="008A4BE8" w:rsidRDefault="008A4BE8" w:rsidP="008A4BE8">
            <w:pPr>
              <w:jc w:val="center"/>
              <w:rPr>
                <w:rFonts w:ascii="GHEA Grapalat" w:hAnsi="GHEA Grapalat"/>
                <w:sz w:val="20"/>
                <w:szCs w:val="20"/>
                <w:lang w:val="en-US" w:bidi="ar-SA"/>
              </w:rPr>
            </w:pPr>
          </w:p>
        </w:tc>
      </w:tr>
      <w:tr w:rsidR="008A4BE8" w:rsidRPr="008A4BE8" w:rsidTr="008A4BE8">
        <w:trPr>
          <w:trHeight w:val="21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Sylfaen" w:eastAsia="Calibri" w:hAnsi="Sylfaen" w:cs="Calibri"/>
                <w:sz w:val="16"/>
                <w:szCs w:val="16"/>
                <w:lang w:eastAsia="en-US" w:bidi="ar-SA"/>
              </w:rPr>
            </w:pPr>
            <w:r w:rsidRPr="008A4BE8">
              <w:rPr>
                <w:rFonts w:ascii="Sylfaen" w:eastAsia="Calibri" w:hAnsi="Sylfaen" w:cs="Calibri"/>
                <w:sz w:val="16"/>
                <w:szCs w:val="16"/>
                <w:lang w:eastAsia="en-US" w:bidi="ar-SA"/>
              </w:rPr>
              <w:t>1</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Sylfaen" w:eastAsia="Calibri" w:hAnsi="Sylfaen" w:cs="Calibri"/>
                <w:sz w:val="16"/>
                <w:szCs w:val="16"/>
                <w:lang w:eastAsia="en-US" w:bidi="ar-SA"/>
              </w:rPr>
            </w:pPr>
            <w:r w:rsidRPr="008A4BE8">
              <w:rPr>
                <w:rFonts w:ascii="Sylfaen" w:eastAsia="Calibri" w:hAnsi="Sylfaen" w:cs="Calibri"/>
                <w:sz w:val="16"/>
                <w:szCs w:val="16"/>
                <w:lang w:eastAsia="en-US" w:bidi="ar-SA"/>
              </w:rPr>
              <w:t>3</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Sylfaen" w:eastAsia="Calibri" w:hAnsi="Sylfaen" w:cs="Calibri"/>
                <w:sz w:val="16"/>
                <w:szCs w:val="16"/>
                <w:lang w:eastAsia="en-US" w:bidi="ar-SA"/>
              </w:rPr>
            </w:pPr>
            <w:r w:rsidRPr="008A4BE8">
              <w:rPr>
                <w:rFonts w:ascii="Sylfaen" w:eastAsia="Calibri" w:hAnsi="Sylfaen" w:cs="Calibri"/>
                <w:sz w:val="16"/>
                <w:szCs w:val="16"/>
                <w:lang w:eastAsia="en-US" w:bidi="ar-SA"/>
              </w:rPr>
              <w:t>4</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Sylfaen" w:eastAsia="Calibri" w:hAnsi="Sylfaen" w:cs="Calibri"/>
                <w:sz w:val="16"/>
                <w:szCs w:val="16"/>
                <w:lang w:eastAsia="en-US" w:bidi="ar-SA"/>
              </w:rPr>
            </w:pPr>
            <w:r w:rsidRPr="008A4BE8">
              <w:rPr>
                <w:rFonts w:ascii="Sylfaen" w:eastAsia="Calibri" w:hAnsi="Sylfaen" w:cs="Calibri"/>
                <w:sz w:val="16"/>
                <w:szCs w:val="16"/>
                <w:lang w:eastAsia="en-US" w:bidi="ar-SA"/>
              </w:rPr>
              <w:t>5</w:t>
            </w:r>
          </w:p>
        </w:tc>
        <w:tc>
          <w:tcPr>
            <w:tcW w:w="105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Sylfaen" w:eastAsia="Calibri" w:hAnsi="Sylfaen" w:cs="Calibri"/>
                <w:sz w:val="16"/>
                <w:szCs w:val="16"/>
                <w:lang w:eastAsia="en-US" w:bidi="ar-SA"/>
              </w:rPr>
            </w:pPr>
            <w:r w:rsidRPr="008A4BE8">
              <w:rPr>
                <w:rFonts w:ascii="Sylfaen" w:eastAsia="Calibri" w:hAnsi="Sylfaen" w:cs="Calibri"/>
                <w:sz w:val="16"/>
                <w:szCs w:val="16"/>
                <w:lang w:eastAsia="en-US" w:bidi="ar-SA"/>
              </w:rPr>
              <w:t>6</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Sylfaen" w:eastAsia="Calibri" w:hAnsi="Sylfaen" w:cs="Calibri"/>
                <w:sz w:val="16"/>
                <w:szCs w:val="16"/>
                <w:lang w:eastAsia="en-US" w:bidi="ar-SA"/>
              </w:rPr>
            </w:pPr>
            <w:r w:rsidRPr="008A4BE8">
              <w:rPr>
                <w:rFonts w:ascii="Sylfaen" w:eastAsia="Calibri" w:hAnsi="Sylfaen" w:cs="Calibri"/>
                <w:sz w:val="16"/>
                <w:szCs w:val="16"/>
                <w:lang w:eastAsia="en-US" w:bidi="ar-SA"/>
              </w:rPr>
              <w:t>7</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ourier New" w:eastAsia="Calibri" w:hAnsi="Courier New" w:cs="Courier New"/>
                <w:sz w:val="18"/>
                <w:szCs w:val="18"/>
                <w:lang w:eastAsia="en-US" w:bidi="ar-SA"/>
              </w:rPr>
              <w:t> </w:t>
            </w:r>
          </w:p>
        </w:tc>
        <w:tc>
          <w:tcPr>
            <w:tcW w:w="6076" w:type="dxa"/>
            <w:tcBorders>
              <w:top w:val="single" w:sz="4" w:space="0" w:color="auto"/>
              <w:left w:val="nil"/>
              <w:bottom w:val="single" w:sz="4" w:space="0" w:color="auto"/>
              <w:right w:val="single" w:sz="4" w:space="0" w:color="auto"/>
            </w:tcBorders>
            <w:shd w:val="clear" w:color="000000" w:fill="FFC000"/>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b/>
                <w:sz w:val="18"/>
                <w:szCs w:val="18"/>
                <w:lang w:eastAsia="en-US" w:bidi="ar-SA"/>
              </w:rPr>
            </w:pPr>
            <w:r w:rsidRPr="008A4BE8">
              <w:rPr>
                <w:rFonts w:ascii="GHEA Grapalat" w:eastAsia="Calibri" w:hAnsi="GHEA Grapalat" w:cs="Sylfaen"/>
                <w:b/>
                <w:sz w:val="18"/>
                <w:szCs w:val="18"/>
                <w:lang w:val="en-US" w:eastAsia="en-US" w:bidi="ar-SA"/>
              </w:rPr>
              <w:t>Газификация 1-й улицы ветка 1:</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ourier New" w:eastAsia="Calibri" w:hAnsi="Courier New" w:cs="Courier New"/>
                <w:sz w:val="18"/>
                <w:szCs w:val="18"/>
                <w:lang w:eastAsia="en-US" w:bidi="ar-SA"/>
              </w:rPr>
              <w:t> </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color w:val="FFFFFF"/>
                <w:sz w:val="18"/>
                <w:szCs w:val="18"/>
                <w:lang w:eastAsia="en-US" w:bidi="ar-SA"/>
              </w:rPr>
            </w:pPr>
            <w:r w:rsidRPr="008A4BE8">
              <w:rPr>
                <w:rFonts w:ascii="GHEA Grapalat" w:eastAsia="Calibri" w:hAnsi="GHEA Grapalat" w:cs="Calibri"/>
                <w:color w:val="FFFFFF"/>
                <w:sz w:val="18"/>
                <w:szCs w:val="18"/>
                <w:lang w:eastAsia="en-US" w:bidi="ar-SA"/>
              </w:rPr>
              <w:t>20</w:t>
            </w:r>
          </w:p>
        </w:tc>
        <w:tc>
          <w:tcPr>
            <w:tcW w:w="105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ourier New" w:eastAsia="Calibri" w:hAnsi="Courier New" w:cs="Courier New"/>
                <w:sz w:val="18"/>
                <w:szCs w:val="18"/>
                <w:lang w:eastAsia="en-US" w:bidi="ar-SA"/>
              </w:rPr>
              <w:t> </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ourier New" w:eastAsia="Calibri" w:hAnsi="Courier New" w:cs="Courier New"/>
                <w:sz w:val="18"/>
                <w:szCs w:val="18"/>
                <w:lang w:eastAsia="en-US" w:bidi="ar-SA"/>
              </w:rPr>
              <w:t> </w:t>
            </w:r>
          </w:p>
        </w:tc>
      </w:tr>
      <w:tr w:rsidR="008A4BE8" w:rsidRPr="008A4BE8" w:rsidTr="008A4BE8">
        <w:trPr>
          <w:trHeight w:val="270"/>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1</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Выкапывание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для выравнивания опорных колонн </w:t>
            </w:r>
            <w:r w:rsidRPr="008A4BE8">
              <w:rPr>
                <w:rFonts w:ascii="GHEA Grapalat" w:eastAsia="Calibri" w:hAnsi="GHEA Grapalat" w:cs="Calibri"/>
                <w:sz w:val="18"/>
                <w:szCs w:val="18"/>
                <w:lang w:val="en-US" w:eastAsia="en-US" w:bidi="ar-SA"/>
              </w:rPr>
              <w:t>և</w:t>
            </w:r>
            <w:r w:rsidRPr="008A4BE8">
              <w:rPr>
                <w:rFonts w:ascii="GHEA Grapalat" w:eastAsia="Calibri" w:hAnsi="GHEA Grapalat" w:cs="Calibri"/>
                <w:sz w:val="18"/>
                <w:szCs w:val="18"/>
                <w:lang w:eastAsia="en-US" w:bidi="ar-SA"/>
              </w:rPr>
              <w:t xml:space="preserve"> на месте</w:t>
            </w:r>
          </w:p>
        </w:tc>
        <w:tc>
          <w:tcPr>
            <w:tcW w:w="79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26</w:t>
            </w:r>
          </w:p>
        </w:tc>
        <w:tc>
          <w:tcPr>
            <w:tcW w:w="105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4.165</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108.29</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2</w:t>
            </w:r>
          </w:p>
        </w:tc>
        <w:tc>
          <w:tcPr>
            <w:tcW w:w="6076"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Подготовка бетонного основания для опор из бетона класса В 7,5</w:t>
            </w:r>
          </w:p>
        </w:tc>
        <w:tc>
          <w:tcPr>
            <w:tcW w:w="797"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25.83</w:t>
            </w:r>
          </w:p>
        </w:tc>
        <w:tc>
          <w:tcPr>
            <w:tcW w:w="105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51.907</w:t>
            </w:r>
          </w:p>
        </w:tc>
        <w:tc>
          <w:tcPr>
            <w:tcW w:w="1134"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1330.37</w:t>
            </w:r>
          </w:p>
        </w:tc>
      </w:tr>
      <w:tr w:rsidR="008A4BE8" w:rsidRPr="008A4BE8" w:rsidTr="008A4BE8">
        <w:trPr>
          <w:trHeight w:val="480"/>
        </w:trPr>
        <w:tc>
          <w:tcPr>
            <w:tcW w:w="3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3</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5,0 (.6) м 20 шт.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0.</w:t>
            </w:r>
            <w:r w:rsidRPr="008A4BE8">
              <w:rPr>
                <w:rFonts w:ascii="GHEA Grapalat" w:eastAsia="Calibri" w:hAnsi="GHEA Grapalat" w:cs="Calibri"/>
                <w:sz w:val="18"/>
                <w:szCs w:val="18"/>
                <w:lang w:val="en-US" w:eastAsia="en-US" w:bidi="ar-SA"/>
              </w:rPr>
              <w:t>6480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558.033</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361.61</w:t>
            </w:r>
          </w:p>
        </w:tc>
      </w:tr>
      <w:tr w:rsidR="008A4BE8" w:rsidRPr="008A4BE8" w:rsidTr="008A4BE8">
        <w:trPr>
          <w:trHeight w:val="480"/>
        </w:trPr>
        <w:tc>
          <w:tcPr>
            <w:tcW w:w="360"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4</w:t>
            </w:r>
          </w:p>
        </w:tc>
        <w:tc>
          <w:tcPr>
            <w:tcW w:w="60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2,5 (3) м 93 шт.</w:t>
            </w:r>
          </w:p>
        </w:tc>
        <w:tc>
          <w:tcPr>
            <w:tcW w:w="79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место</w:t>
            </w:r>
          </w:p>
        </w:tc>
        <w:tc>
          <w:tcPr>
            <w:tcW w:w="10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1.507</w:t>
            </w:r>
          </w:p>
        </w:tc>
        <w:tc>
          <w:tcPr>
            <w:tcW w:w="1057"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558.003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840.96</w:t>
            </w:r>
          </w:p>
        </w:tc>
      </w:tr>
      <w:tr w:rsidR="008A4BE8" w:rsidRPr="008A4BE8" w:rsidTr="008A4BE8">
        <w:trPr>
          <w:trHeight w:val="242"/>
        </w:trPr>
        <w:tc>
          <w:tcPr>
            <w:tcW w:w="360" w:type="dxa"/>
            <w:vMerge/>
            <w:tcBorders>
              <w:top w:val="single" w:sz="4" w:space="0" w:color="auto"/>
              <w:left w:val="single" w:sz="4" w:space="0" w:color="auto"/>
              <w:bottom w:val="single" w:sz="4" w:space="0" w:color="auto"/>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c>
          <w:tcPr>
            <w:tcW w:w="6076" w:type="dxa"/>
            <w:vMerge/>
            <w:tcBorders>
              <w:top w:val="single" w:sz="4" w:space="0" w:color="auto"/>
              <w:left w:val="single" w:sz="4" w:space="0" w:color="auto"/>
              <w:bottom w:val="single" w:sz="4" w:space="0" w:color="auto"/>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797" w:type="dxa"/>
            <w:vMerge/>
            <w:tcBorders>
              <w:top w:val="single" w:sz="4" w:space="0" w:color="auto"/>
              <w:left w:val="single" w:sz="4" w:space="0" w:color="auto"/>
              <w:bottom w:val="single" w:sz="4" w:space="0" w:color="auto"/>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57" w:type="dxa"/>
            <w:vMerge/>
            <w:tcBorders>
              <w:top w:val="single" w:sz="4" w:space="0" w:color="auto"/>
              <w:left w:val="nil"/>
              <w:bottom w:val="single" w:sz="4" w:space="0" w:color="auto"/>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r>
      <w:tr w:rsidR="008A4BE8" w:rsidRPr="008A4BE8" w:rsidTr="008A4BE8">
        <w:trPr>
          <w:trHeight w:val="298"/>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5</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2,5 (.3) м 27 шт.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0.</w:t>
            </w:r>
            <w:r w:rsidRPr="008A4BE8">
              <w:rPr>
                <w:rFonts w:ascii="GHEA Grapalat" w:eastAsia="Calibri" w:hAnsi="GHEA Grapalat" w:cs="Calibri"/>
                <w:sz w:val="18"/>
                <w:szCs w:val="18"/>
                <w:lang w:val="en-US" w:eastAsia="en-US" w:bidi="ar-SA"/>
              </w:rPr>
              <w:t>324</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180.83</w:t>
            </w:r>
          </w:p>
        </w:tc>
      </w:tr>
      <w:tr w:rsidR="008A4BE8" w:rsidRPr="008A4BE8" w:rsidTr="008A4BE8">
        <w:trPr>
          <w:trHeight w:val="480"/>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6</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Arial"/>
                <w:sz w:val="18"/>
                <w:szCs w:val="18"/>
                <w:lang w:val="en-US" w:eastAsia="en-US" w:bidi="ar-SA"/>
              </w:rPr>
              <w:t>Монтаж полупроводников</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71.8</w:t>
            </w: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0.813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58.37</w:t>
            </w:r>
          </w:p>
        </w:tc>
      </w:tr>
      <w:tr w:rsidR="008A4BE8" w:rsidRPr="008A4BE8" w:rsidTr="008A4BE8">
        <w:trPr>
          <w:trHeight w:val="438"/>
        </w:trPr>
        <w:tc>
          <w:tcPr>
            <w:tcW w:w="36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7</w:t>
            </w:r>
          </w:p>
        </w:tc>
        <w:tc>
          <w:tcPr>
            <w:tcW w:w="60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Sylfaen"/>
                <w:sz w:val="18"/>
                <w:szCs w:val="18"/>
                <w:lang w:val="en-US" w:eastAsia="en-US" w:bidi="ar-SA"/>
              </w:rPr>
              <w:t>паронит</w:t>
            </w:r>
          </w:p>
        </w:tc>
        <w:tc>
          <w:tcPr>
            <w:tcW w:w="79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p>
        </w:tc>
        <w:tc>
          <w:tcPr>
            <w:tcW w:w="106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8.0</w:t>
            </w:r>
          </w:p>
        </w:tc>
        <w:tc>
          <w:tcPr>
            <w:tcW w:w="1057"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0.679</w:t>
            </w:r>
          </w:p>
        </w:tc>
        <w:tc>
          <w:tcPr>
            <w:tcW w:w="113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5.43</w:t>
            </w:r>
          </w:p>
        </w:tc>
      </w:tr>
      <w:tr w:rsidR="008A4BE8" w:rsidRPr="008A4BE8" w:rsidTr="008A4BE8">
        <w:trPr>
          <w:trHeight w:val="242"/>
        </w:trPr>
        <w:tc>
          <w:tcPr>
            <w:tcW w:w="360"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c>
          <w:tcPr>
            <w:tcW w:w="6076"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797"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66"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57" w:type="dxa"/>
            <w:vMerge/>
            <w:tcBorders>
              <w:top w:val="nil"/>
              <w:left w:val="nil"/>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134"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r>
      <w:tr w:rsidR="008A4BE8" w:rsidRPr="008A4BE8" w:rsidTr="008A4BE8">
        <w:trPr>
          <w:trHeight w:val="48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Металлические конструкции / опорная плита /</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126.0</w:t>
            </w:r>
          </w:p>
        </w:tc>
        <w:tc>
          <w:tcPr>
            <w:tcW w:w="10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98.16</w:t>
            </w:r>
          </w:p>
        </w:tc>
      </w:tr>
      <w:tr w:rsidR="008A4BE8" w:rsidRPr="008A4BE8" w:rsidTr="008A4BE8">
        <w:trPr>
          <w:trHeight w:val="438"/>
        </w:trPr>
        <w:tc>
          <w:tcPr>
            <w:tcW w:w="36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w:t>
            </w:r>
          </w:p>
        </w:tc>
        <w:tc>
          <w:tcPr>
            <w:tcW w:w="6076"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Установка реальных подставок</w:t>
            </w:r>
          </w:p>
        </w:tc>
        <w:tc>
          <w:tcPr>
            <w:tcW w:w="79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233.40</w:t>
            </w:r>
          </w:p>
        </w:tc>
        <w:tc>
          <w:tcPr>
            <w:tcW w:w="1057"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0.635</w:t>
            </w:r>
          </w:p>
        </w:tc>
        <w:tc>
          <w:tcPr>
            <w:tcW w:w="113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148.30</w:t>
            </w:r>
          </w:p>
        </w:tc>
      </w:tr>
      <w:tr w:rsidR="008A4BE8" w:rsidRPr="008A4BE8" w:rsidTr="008A4BE8">
        <w:trPr>
          <w:trHeight w:val="242"/>
        </w:trPr>
        <w:tc>
          <w:tcPr>
            <w:tcW w:w="360"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c>
          <w:tcPr>
            <w:tcW w:w="6076" w:type="dxa"/>
            <w:vMerge/>
            <w:tcBorders>
              <w:top w:val="nil"/>
              <w:left w:val="nil"/>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797"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66"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57" w:type="dxa"/>
            <w:vMerge/>
            <w:tcBorders>
              <w:top w:val="nil"/>
              <w:left w:val="nil"/>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134"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r>
      <w:tr w:rsidR="008A4BE8" w:rsidRPr="008A4BE8" w:rsidTr="008A4BE8">
        <w:trPr>
          <w:trHeight w:val="438"/>
        </w:trPr>
        <w:tc>
          <w:tcPr>
            <w:tcW w:w="36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1</w:t>
            </w:r>
            <w:r w:rsidRPr="008A4BE8">
              <w:rPr>
                <w:rFonts w:ascii="GHEA Grapalat" w:eastAsia="Calibri" w:hAnsi="GHEA Grapalat" w:cs="Calibri"/>
                <w:sz w:val="18"/>
                <w:szCs w:val="18"/>
                <w:lang w:val="en-US" w:eastAsia="en-US" w:bidi="ar-SA"/>
              </w:rPr>
              <w:t>0</w:t>
            </w:r>
          </w:p>
        </w:tc>
        <w:tc>
          <w:tcPr>
            <w:tcW w:w="60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Ø89</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4 мм, пневматические испытания</w:t>
            </w:r>
          </w:p>
        </w:tc>
        <w:tc>
          <w:tcPr>
            <w:tcW w:w="79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150.0</w:t>
            </w:r>
          </w:p>
        </w:tc>
        <w:tc>
          <w:tcPr>
            <w:tcW w:w="1057"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5.375</w:t>
            </w:r>
          </w:p>
        </w:tc>
        <w:tc>
          <w:tcPr>
            <w:tcW w:w="113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806.26</w:t>
            </w:r>
          </w:p>
        </w:tc>
      </w:tr>
      <w:tr w:rsidR="008A4BE8" w:rsidRPr="008A4BE8" w:rsidTr="008A4BE8">
        <w:trPr>
          <w:trHeight w:val="242"/>
        </w:trPr>
        <w:tc>
          <w:tcPr>
            <w:tcW w:w="360"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c>
          <w:tcPr>
            <w:tcW w:w="6076"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797"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66"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57" w:type="dxa"/>
            <w:vMerge/>
            <w:tcBorders>
              <w:top w:val="nil"/>
              <w:left w:val="nil"/>
              <w:bottom w:val="single" w:sz="4" w:space="0" w:color="000000"/>
              <w:right w:val="single" w:sz="4" w:space="0" w:color="auto"/>
            </w:tcBorders>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134" w:type="dxa"/>
            <w:vMerge/>
            <w:tcBorders>
              <w:top w:val="nil"/>
              <w:left w:val="single" w:sz="4" w:space="0" w:color="auto"/>
              <w:bottom w:val="single" w:sz="4" w:space="0" w:color="000000"/>
              <w:right w:val="single" w:sz="4" w:space="0" w:color="auto"/>
            </w:tcBorders>
            <w:vAlign w:val="center"/>
            <w:hideMark/>
          </w:tcPr>
          <w:p w:rsidR="008A4BE8" w:rsidRPr="008A4BE8" w:rsidRDefault="008A4BE8" w:rsidP="008A4BE8">
            <w:pPr>
              <w:rPr>
                <w:rFonts w:ascii="GHEA Grapalat" w:eastAsia="Calibri" w:hAnsi="GHEA Grapalat" w:cs="Calibri"/>
                <w:sz w:val="18"/>
                <w:szCs w:val="18"/>
                <w:lang w:eastAsia="en-US" w:bidi="ar-SA"/>
              </w:rPr>
            </w:pPr>
          </w:p>
        </w:tc>
      </w:tr>
      <w:tr w:rsidR="008A4BE8" w:rsidRPr="008A4BE8" w:rsidTr="008A4BE8">
        <w:trPr>
          <w:trHeight w:val="242"/>
        </w:trPr>
        <w:tc>
          <w:tcPr>
            <w:tcW w:w="360"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w:t>
            </w:r>
          </w:p>
        </w:tc>
        <w:tc>
          <w:tcPr>
            <w:tcW w:w="607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3,5 мм, пневматические испытания</w:t>
            </w:r>
          </w:p>
        </w:tc>
        <w:tc>
          <w:tcPr>
            <w:tcW w:w="797"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517.0</w:t>
            </w:r>
          </w:p>
        </w:tc>
        <w:tc>
          <w:tcPr>
            <w:tcW w:w="1057" w:type="dxa"/>
            <w:tcBorders>
              <w:top w:val="nil"/>
              <w:left w:val="nil"/>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4.228</w:t>
            </w:r>
          </w:p>
        </w:tc>
        <w:tc>
          <w:tcPr>
            <w:tcW w:w="1134"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2185.67</w:t>
            </w:r>
          </w:p>
        </w:tc>
      </w:tr>
      <w:tr w:rsidR="008A4BE8" w:rsidRPr="008A4BE8" w:rsidTr="008A4BE8">
        <w:trPr>
          <w:trHeight w:val="242"/>
        </w:trPr>
        <w:tc>
          <w:tcPr>
            <w:tcW w:w="360"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w:t>
            </w:r>
          </w:p>
        </w:tc>
        <w:tc>
          <w:tcPr>
            <w:tcW w:w="607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Ø57х3,5 мм, пневматические испытания</w:t>
            </w:r>
          </w:p>
        </w:tc>
        <w:tc>
          <w:tcPr>
            <w:tcW w:w="797" w:type="dxa"/>
            <w:tcBorders>
              <w:top w:val="nil"/>
              <w:left w:val="single" w:sz="4" w:space="0" w:color="auto"/>
              <w:bottom w:val="single" w:sz="4" w:space="0" w:color="000000"/>
              <w:right w:val="single" w:sz="4" w:space="0" w:color="auto"/>
            </w:tcBorders>
            <w:vAlign w:val="center"/>
          </w:tcPr>
          <w:p w:rsidR="008A4BE8" w:rsidRPr="008A4BE8" w:rsidRDefault="008A4BE8" w:rsidP="008A4BE8">
            <w:pP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лм</w:t>
            </w:r>
          </w:p>
        </w:tc>
        <w:tc>
          <w:tcPr>
            <w:tcW w:w="106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168.0</w:t>
            </w:r>
          </w:p>
        </w:tc>
        <w:tc>
          <w:tcPr>
            <w:tcW w:w="1057" w:type="dxa"/>
            <w:tcBorders>
              <w:top w:val="nil"/>
              <w:left w:val="nil"/>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3.329</w:t>
            </w:r>
          </w:p>
        </w:tc>
        <w:tc>
          <w:tcPr>
            <w:tcW w:w="1134"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559.22</w:t>
            </w:r>
          </w:p>
        </w:tc>
      </w:tr>
      <w:tr w:rsidR="008A4BE8" w:rsidRPr="008A4BE8" w:rsidTr="008A4BE8">
        <w:trPr>
          <w:trHeight w:val="242"/>
        </w:trPr>
        <w:tc>
          <w:tcPr>
            <w:tcW w:w="360"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w:t>
            </w:r>
          </w:p>
        </w:tc>
        <w:tc>
          <w:tcPr>
            <w:tcW w:w="607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Монтаж стальных проволочных деталей, колена, тройника, переход диаметра, зажима</w:t>
            </w:r>
          </w:p>
        </w:tc>
        <w:tc>
          <w:tcPr>
            <w:tcW w:w="797"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97.50</w:t>
            </w:r>
          </w:p>
        </w:tc>
        <w:tc>
          <w:tcPr>
            <w:tcW w:w="1057" w:type="dxa"/>
            <w:tcBorders>
              <w:top w:val="nil"/>
              <w:left w:val="nil"/>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1.407</w:t>
            </w:r>
          </w:p>
        </w:tc>
        <w:tc>
          <w:tcPr>
            <w:tcW w:w="1134"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137.23</w:t>
            </w:r>
          </w:p>
        </w:tc>
      </w:tr>
      <w:tr w:rsidR="008A4BE8" w:rsidRPr="008A4BE8" w:rsidTr="008A4BE8">
        <w:trPr>
          <w:trHeight w:val="242"/>
        </w:trPr>
        <w:tc>
          <w:tcPr>
            <w:tcW w:w="360"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w:t>
            </w:r>
          </w:p>
        </w:tc>
        <w:tc>
          <w:tcPr>
            <w:tcW w:w="607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Масляная картина труб и колонн 2 раза</w:t>
            </w:r>
          </w:p>
        </w:tc>
        <w:tc>
          <w:tcPr>
            <w:tcW w:w="797"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2</w:t>
            </w:r>
          </w:p>
        </w:tc>
        <w:tc>
          <w:tcPr>
            <w:tcW w:w="106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288.0</w:t>
            </w:r>
          </w:p>
        </w:tc>
        <w:tc>
          <w:tcPr>
            <w:tcW w:w="1057" w:type="dxa"/>
            <w:tcBorders>
              <w:top w:val="nil"/>
              <w:left w:val="nil"/>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1.118</w:t>
            </w:r>
          </w:p>
        </w:tc>
        <w:tc>
          <w:tcPr>
            <w:tcW w:w="1134"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321.91</w:t>
            </w:r>
          </w:p>
        </w:tc>
      </w:tr>
      <w:tr w:rsidR="008A4BE8" w:rsidRPr="008A4BE8" w:rsidTr="008A4BE8">
        <w:trPr>
          <w:trHeight w:val="242"/>
        </w:trPr>
        <w:tc>
          <w:tcPr>
            <w:tcW w:w="360"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w:t>
            </w:r>
          </w:p>
        </w:tc>
        <w:tc>
          <w:tcPr>
            <w:tcW w:w="607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Система очистки</w:t>
            </w:r>
          </w:p>
        </w:tc>
        <w:tc>
          <w:tcPr>
            <w:tcW w:w="797"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835.0</w:t>
            </w:r>
          </w:p>
        </w:tc>
        <w:tc>
          <w:tcPr>
            <w:tcW w:w="1057" w:type="dxa"/>
            <w:tcBorders>
              <w:top w:val="nil"/>
              <w:left w:val="nil"/>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0.257</w:t>
            </w:r>
          </w:p>
        </w:tc>
        <w:tc>
          <w:tcPr>
            <w:tcW w:w="1134"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214.77</w:t>
            </w:r>
          </w:p>
        </w:tc>
      </w:tr>
      <w:tr w:rsidR="008A4BE8" w:rsidRPr="008A4BE8" w:rsidTr="008A4BE8">
        <w:trPr>
          <w:trHeight w:val="242"/>
        </w:trPr>
        <w:tc>
          <w:tcPr>
            <w:tcW w:w="360"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w:t>
            </w:r>
          </w:p>
        </w:tc>
        <w:tc>
          <w:tcPr>
            <w:tcW w:w="607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Проектируемое соединение газопровода </w:t>
            </w:r>
            <w:r w:rsidRPr="008A4BE8">
              <w:rPr>
                <w:rFonts w:ascii="GHEA Grapalat" w:eastAsia="Calibri" w:hAnsi="GHEA Grapalat" w:cs="Calibri"/>
                <w:sz w:val="18"/>
                <w:szCs w:val="18"/>
                <w:lang w:val="en-US" w:eastAsia="en-US" w:bidi="ar-SA"/>
              </w:rPr>
              <w:t>m</w:t>
            </w:r>
            <w:r w:rsidRPr="008A4BE8">
              <w:rPr>
                <w:rFonts w:ascii="GHEA Grapalat" w:eastAsia="Calibri" w:hAnsi="GHEA Grapalat" w:cs="Calibri"/>
                <w:sz w:val="18"/>
                <w:szCs w:val="18"/>
                <w:lang w:eastAsia="en-US" w:bidi="ar-SA"/>
              </w:rPr>
              <w:t xml:space="preserve"> / </w:t>
            </w:r>
            <w:r w:rsidRPr="008A4BE8">
              <w:rPr>
                <w:rFonts w:ascii="GHEA Grapalat" w:eastAsia="Calibri" w:hAnsi="GHEA Grapalat" w:cs="Calibri"/>
                <w:sz w:val="18"/>
                <w:szCs w:val="18"/>
                <w:lang w:val="en-US" w:eastAsia="en-US" w:bidi="ar-SA"/>
              </w:rPr>
              <w:t>c</w:t>
            </w: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Φ</w:t>
            </w:r>
            <w:r w:rsidRPr="008A4BE8">
              <w:rPr>
                <w:rFonts w:ascii="GHEA Grapalat" w:eastAsia="Calibri" w:hAnsi="GHEA Grapalat" w:cs="Calibri"/>
                <w:sz w:val="18"/>
                <w:szCs w:val="18"/>
                <w:lang w:eastAsia="en-US" w:bidi="ar-SA"/>
              </w:rPr>
              <w:t xml:space="preserve"> 89</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4 мм с существующим воздушным газопроводом </w:t>
            </w:r>
            <w:r w:rsidRPr="008A4BE8">
              <w:rPr>
                <w:rFonts w:ascii="GHEA Grapalat" w:eastAsia="Calibri" w:hAnsi="GHEA Grapalat" w:cs="Calibri"/>
                <w:sz w:val="18"/>
                <w:szCs w:val="18"/>
                <w:lang w:val="en-US" w:eastAsia="en-US" w:bidi="ar-SA"/>
              </w:rPr>
              <w:t>dp</w:t>
            </w:r>
            <w:r w:rsidRPr="008A4BE8">
              <w:rPr>
                <w:rFonts w:ascii="GHEA Grapalat" w:eastAsia="Calibri" w:hAnsi="GHEA Grapalat" w:cs="Calibri"/>
                <w:sz w:val="18"/>
                <w:szCs w:val="18"/>
                <w:lang w:eastAsia="en-US" w:bidi="ar-SA"/>
              </w:rPr>
              <w:t xml:space="preserve"> 100 мм</w:t>
            </w:r>
          </w:p>
        </w:tc>
        <w:tc>
          <w:tcPr>
            <w:tcW w:w="797"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w:t>
            </w:r>
          </w:p>
        </w:tc>
        <w:tc>
          <w:tcPr>
            <w:tcW w:w="1057" w:type="dxa"/>
            <w:tcBorders>
              <w:top w:val="nil"/>
              <w:left w:val="nil"/>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24.978</w:t>
            </w:r>
          </w:p>
        </w:tc>
        <w:tc>
          <w:tcPr>
            <w:tcW w:w="1134" w:type="dxa"/>
            <w:tcBorders>
              <w:top w:val="nil"/>
              <w:left w:val="single" w:sz="4" w:space="0" w:color="auto"/>
              <w:bottom w:val="single" w:sz="4" w:space="0" w:color="000000"/>
              <w:right w:val="single" w:sz="4" w:space="0" w:color="auto"/>
            </w:tcBorders>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24.98</w:t>
            </w:r>
          </w:p>
        </w:tc>
      </w:tr>
      <w:tr w:rsidR="008A4BE8" w:rsidRPr="008A4BE8" w:rsidTr="008A4BE8">
        <w:trPr>
          <w:trHeight w:val="240"/>
        </w:trPr>
        <w:tc>
          <w:tcPr>
            <w:tcW w:w="360"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ourier New" w:eastAsia="Calibri" w:hAnsi="Courier New" w:cs="Courier New"/>
                <w:sz w:val="18"/>
                <w:szCs w:val="18"/>
                <w:lang w:eastAsia="en-US" w:bidi="ar-SA"/>
              </w:rPr>
              <w:t> </w:t>
            </w:r>
          </w:p>
        </w:tc>
        <w:tc>
          <w:tcPr>
            <w:tcW w:w="6076"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b/>
                <w:sz w:val="18"/>
                <w:szCs w:val="18"/>
                <w:lang w:eastAsia="en-US" w:bidi="ar-SA"/>
              </w:rPr>
            </w:pPr>
            <w:r w:rsidRPr="008A4BE8">
              <w:rPr>
                <w:rFonts w:ascii="GHEA Grapalat" w:eastAsia="Calibri" w:hAnsi="GHEA Grapalat" w:cs="Sylfaen"/>
                <w:b/>
                <w:sz w:val="18"/>
                <w:szCs w:val="18"/>
                <w:lang w:val="en-US" w:eastAsia="en-US" w:bidi="ar-SA"/>
              </w:rPr>
              <w:t>Газификация 2-й улицы ветка 2:</w:t>
            </w:r>
          </w:p>
        </w:tc>
        <w:tc>
          <w:tcPr>
            <w:tcW w:w="797"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06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color w:val="FFFFFF"/>
                <w:sz w:val="18"/>
                <w:szCs w:val="18"/>
                <w:lang w:eastAsia="en-US" w:bidi="ar-SA"/>
              </w:rPr>
            </w:pPr>
            <w:r w:rsidRPr="008A4BE8">
              <w:rPr>
                <w:rFonts w:ascii="GHEA Grapalat" w:eastAsia="Calibri" w:hAnsi="GHEA Grapalat" w:cs="Calibri"/>
                <w:color w:val="FFFFFF"/>
                <w:sz w:val="18"/>
                <w:szCs w:val="18"/>
                <w:lang w:eastAsia="en-US" w:bidi="ar-SA"/>
              </w:rPr>
              <w:t>15</w:t>
            </w:r>
          </w:p>
        </w:tc>
        <w:tc>
          <w:tcPr>
            <w:tcW w:w="105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p>
        </w:tc>
        <w:tc>
          <w:tcPr>
            <w:tcW w:w="1134"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ourier New" w:eastAsia="Calibri" w:hAnsi="Courier New" w:cs="Courier New"/>
                <w:sz w:val="18"/>
                <w:szCs w:val="18"/>
                <w:lang w:eastAsia="en-US" w:bidi="ar-SA"/>
              </w:rPr>
              <w:t> </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1</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Выкапывание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для выравнивания опорных колонн </w:t>
            </w:r>
            <w:r w:rsidRPr="008A4BE8">
              <w:rPr>
                <w:rFonts w:ascii="GHEA Grapalat" w:eastAsia="Calibri" w:hAnsi="GHEA Grapalat" w:cs="Calibri"/>
                <w:sz w:val="18"/>
                <w:szCs w:val="18"/>
                <w:lang w:val="en-US" w:eastAsia="en-US" w:bidi="ar-SA"/>
              </w:rPr>
              <w:t>և</w:t>
            </w:r>
            <w:r w:rsidRPr="008A4BE8">
              <w:rPr>
                <w:rFonts w:ascii="GHEA Grapalat" w:eastAsia="Calibri" w:hAnsi="GHEA Grapalat" w:cs="Calibri"/>
                <w:sz w:val="18"/>
                <w:szCs w:val="18"/>
                <w:lang w:eastAsia="en-US" w:bidi="ar-SA"/>
              </w:rPr>
              <w:t xml:space="preserve"> на месте</w:t>
            </w:r>
          </w:p>
        </w:tc>
        <w:tc>
          <w:tcPr>
            <w:tcW w:w="79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20.</w:t>
            </w:r>
            <w:r w:rsidRPr="008A4BE8">
              <w:rPr>
                <w:rFonts w:ascii="GHEA Grapalat" w:eastAsia="Calibri" w:hAnsi="GHEA Grapalat" w:cs="Calibri"/>
                <w:sz w:val="18"/>
                <w:szCs w:val="18"/>
                <w:lang w:val="en-US" w:eastAsia="en-US" w:bidi="ar-SA"/>
              </w:rPr>
              <w:t>34</w:t>
            </w:r>
            <w:r w:rsidRPr="008A4BE8">
              <w:rPr>
                <w:rFonts w:ascii="GHEA Grapalat" w:eastAsia="Calibri" w:hAnsi="GHEA Grapalat" w:cs="Calibri"/>
                <w:sz w:val="18"/>
                <w:szCs w:val="18"/>
                <w:lang w:eastAsia="en-US" w:bidi="ar-SA"/>
              </w:rPr>
              <w:t xml:space="preserve"> </w:t>
            </w:r>
          </w:p>
        </w:tc>
        <w:tc>
          <w:tcPr>
            <w:tcW w:w="105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4.165</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84.72 </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Подготовка бетонного основания для опор из бетона класса В 7,5</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20.06</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51.907 </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1041.25 </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5,0 (.6) м 12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0.389</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558.033 </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217.07  </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4,0 (.4,8) м 3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0.078 </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558.033 </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43.53 </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2,5 (3) м, 62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1.004</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558.033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560.27</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2,5 (.3) м 37 шт.</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0.444</w:t>
            </w: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558.123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247.81</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Calibri" w:eastAsia="Calibri" w:hAnsi="Calibri"/>
                <w:sz w:val="22"/>
                <w:szCs w:val="22"/>
                <w:lang w:eastAsia="en-US" w:bidi="ar-SA"/>
              </w:rPr>
              <w:t>Монтаж полупроводников</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58.</w:t>
            </w:r>
            <w:r w:rsidRPr="008A4BE8">
              <w:rPr>
                <w:rFonts w:ascii="GHEA Grapalat" w:eastAsia="Calibri" w:hAnsi="GHEA Grapalat" w:cs="Calibri"/>
                <w:sz w:val="18"/>
                <w:szCs w:val="18"/>
                <w:lang w:val="en-US" w:eastAsia="en-US" w:bidi="ar-SA"/>
              </w:rPr>
              <w:t>40</w:t>
            </w:r>
            <w:r w:rsidRPr="008A4BE8">
              <w:rPr>
                <w:rFonts w:ascii="GHEA Grapalat" w:eastAsia="Calibri" w:hAnsi="GHEA Grapalat" w:cs="Calibri"/>
                <w:sz w:val="18"/>
                <w:szCs w:val="18"/>
                <w:lang w:eastAsia="en-US" w:bidi="ar-SA"/>
              </w:rPr>
              <w:t xml:space="preserve"> </w:t>
            </w: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0.813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45.85 </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Sylfaen"/>
                <w:sz w:val="18"/>
                <w:szCs w:val="18"/>
                <w:lang w:val="en-US" w:eastAsia="en-US" w:bidi="ar-SA"/>
              </w:rPr>
              <w:t>паронит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6.0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0.679</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4.07</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Металлические конструкции / опорная плита /</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102.60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0.779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79.93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Установка реальных подставок</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r w:rsidRPr="008A4BE8">
              <w:rPr>
                <w:rFonts w:ascii="GHEA Grapalat" w:eastAsia="Calibri" w:hAnsi="GHEA Grapalat" w:cs="Calibri"/>
                <w:sz w:val="18"/>
                <w:szCs w:val="18"/>
                <w:lang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155.60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0.635</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98.87</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3,5 мм, пневматические испытания</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428.0 </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4.228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1809.41</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lastRenderedPageBreak/>
              <w:t>12</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Ø57х3,5 мм, пневматические испытания</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лм</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208.0</w:t>
            </w: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3.329</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692.37</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Монтаж стальных проволочных деталей, колена, тройника, переход диаметра, зажима</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1.407</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78.54</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Масляная картина труб и колонн 2 раза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211.0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1.118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235.85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Система очистки</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636.0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163.59</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val="en-US" w:eastAsia="en-US" w:bidi="ar-SA"/>
              </w:rPr>
            </w:pPr>
            <w:r w:rsidRPr="008A4BE8">
              <w:rPr>
                <w:rFonts w:ascii="GHEA Grapalat" w:eastAsia="Calibri" w:hAnsi="GHEA Grapalat" w:cs="Sylfaen"/>
                <w:b/>
                <w:sz w:val="18"/>
                <w:szCs w:val="18"/>
                <w:lang w:val="en-US" w:eastAsia="en-US" w:bidi="ar-SA"/>
              </w:rPr>
              <w:t>Газификация 9-й улицы, филиал 3</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Выкапывание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для выравнивания опорных колонн </w:t>
            </w:r>
            <w:r w:rsidRPr="008A4BE8">
              <w:rPr>
                <w:rFonts w:ascii="GHEA Grapalat" w:eastAsia="Calibri" w:hAnsi="GHEA Grapalat" w:cs="Calibri"/>
                <w:sz w:val="18"/>
                <w:szCs w:val="18"/>
                <w:lang w:val="en-US" w:eastAsia="en-US" w:bidi="ar-SA"/>
              </w:rPr>
              <w:t>և</w:t>
            </w:r>
            <w:r w:rsidRPr="008A4BE8">
              <w:rPr>
                <w:rFonts w:ascii="GHEA Grapalat" w:eastAsia="Calibri" w:hAnsi="GHEA Grapalat" w:cs="Calibri"/>
                <w:sz w:val="18"/>
                <w:szCs w:val="18"/>
                <w:lang w:eastAsia="en-US" w:bidi="ar-SA"/>
              </w:rPr>
              <w:t xml:space="preserve"> на месте</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4.2</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4.165</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17.49</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Подготовка бетонного основания для опор из бетона класса В 7,5</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51.907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212.82</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89</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5,0 (6)м  2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0.089</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555.143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49.41</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5,0 (6) м 2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0.056</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558.033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31.25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3 (3,7) м 9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0.133</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74.23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1,5 (2) м 5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0.04</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22.33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Arial"/>
                <w:sz w:val="18"/>
                <w:szCs w:val="18"/>
                <w:lang w:val="en-US" w:eastAsia="en-US" w:bidi="ar-SA"/>
              </w:rPr>
              <w:t>Монтаж полупроводников</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9.30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0.813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7.56</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Sylfaen"/>
                <w:sz w:val="18"/>
                <w:szCs w:val="18"/>
                <w:lang w:val="en-US" w:eastAsia="en-US" w:bidi="ar-SA"/>
              </w:rPr>
              <w:t>паронит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0.679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Металлические конструкции / опорная плита /</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16.20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12.62</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Ø108х4 мм, пневматические испытания</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6.252</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125.03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Ø57х3,5 мм, пневматические испытания</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82.0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3.329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272.95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Монтаж стальных проволочных деталей, колена, тройника, переход диаметра,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20.80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29.28</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Масляная картина труб и колонн 2 раза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1.118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36.89</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Система очистки</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102.0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26.24</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Проектируемое соединение газопровода </w:t>
            </w:r>
            <w:r w:rsidRPr="008A4BE8">
              <w:rPr>
                <w:rFonts w:ascii="GHEA Grapalat" w:eastAsia="Calibri" w:hAnsi="GHEA Grapalat" w:cs="Calibri"/>
                <w:sz w:val="18"/>
                <w:szCs w:val="18"/>
                <w:lang w:val="en-US" w:eastAsia="en-US" w:bidi="ar-SA"/>
              </w:rPr>
              <w:t>m</w:t>
            </w:r>
            <w:r w:rsidRPr="008A4BE8">
              <w:rPr>
                <w:rFonts w:ascii="GHEA Grapalat" w:eastAsia="Calibri" w:hAnsi="GHEA Grapalat" w:cs="Calibri"/>
                <w:sz w:val="18"/>
                <w:szCs w:val="18"/>
                <w:lang w:eastAsia="en-US" w:bidi="ar-SA"/>
              </w:rPr>
              <w:t xml:space="preserve"> / </w:t>
            </w:r>
            <w:r w:rsidRPr="008A4BE8">
              <w:rPr>
                <w:rFonts w:ascii="GHEA Grapalat" w:eastAsia="Calibri" w:hAnsi="GHEA Grapalat" w:cs="Calibri"/>
                <w:sz w:val="18"/>
                <w:szCs w:val="18"/>
                <w:lang w:val="en-US" w:eastAsia="en-US" w:bidi="ar-SA"/>
              </w:rPr>
              <w:t>c</w:t>
            </w: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Φ</w:t>
            </w:r>
            <w:r w:rsidRPr="008A4BE8">
              <w:rPr>
                <w:rFonts w:ascii="GHEA Grapalat" w:eastAsia="Calibri" w:hAnsi="GHEA Grapalat" w:cs="Calibri"/>
                <w:sz w:val="18"/>
                <w:szCs w:val="18"/>
                <w:lang w:eastAsia="en-US" w:bidi="ar-SA"/>
              </w:rPr>
              <w:t xml:space="preserve"> 108</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4 мм с существующим воздушным газопроводом </w:t>
            </w:r>
            <w:r w:rsidRPr="008A4BE8">
              <w:rPr>
                <w:rFonts w:ascii="GHEA Grapalat" w:eastAsia="Calibri" w:hAnsi="GHEA Grapalat" w:cs="Calibri"/>
                <w:sz w:val="18"/>
                <w:szCs w:val="18"/>
                <w:lang w:val="en-US" w:eastAsia="en-US" w:bidi="ar-SA"/>
              </w:rPr>
              <w:t>dp</w:t>
            </w:r>
            <w:r w:rsidRPr="008A4BE8">
              <w:rPr>
                <w:rFonts w:ascii="GHEA Grapalat" w:eastAsia="Calibri" w:hAnsi="GHEA Grapalat" w:cs="Calibri"/>
                <w:sz w:val="18"/>
                <w:szCs w:val="18"/>
                <w:lang w:eastAsia="en-US" w:bidi="ar-SA"/>
              </w:rPr>
              <w:t xml:space="preserve"> 100 мм</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25.425</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25.425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eastAsia="en-US" w:bidi="ar-SA"/>
              </w:rPr>
            </w:pPr>
            <w:r w:rsidRPr="008A4BE8">
              <w:rPr>
                <w:rFonts w:ascii="GHEA Grapalat" w:eastAsia="Calibri" w:hAnsi="GHEA Grapalat" w:cs="Sylfaen"/>
                <w:b/>
                <w:sz w:val="18"/>
                <w:szCs w:val="18"/>
                <w:lang w:eastAsia="en-US" w:bidi="ar-SA"/>
              </w:rPr>
              <w:t>Газификация 11-я ул. Филиал 4 и 4-1</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Выкапывание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для выравнивания опорных колонн </w:t>
            </w:r>
            <w:r w:rsidRPr="008A4BE8">
              <w:rPr>
                <w:rFonts w:ascii="GHEA Grapalat" w:eastAsia="Calibri" w:hAnsi="GHEA Grapalat" w:cs="Calibri"/>
                <w:sz w:val="18"/>
                <w:szCs w:val="18"/>
                <w:lang w:val="en-US" w:eastAsia="en-US" w:bidi="ar-SA"/>
              </w:rPr>
              <w:t>և</w:t>
            </w:r>
            <w:r w:rsidRPr="008A4BE8">
              <w:rPr>
                <w:rFonts w:ascii="GHEA Grapalat" w:eastAsia="Calibri" w:hAnsi="GHEA Grapalat" w:cs="Calibri"/>
                <w:sz w:val="18"/>
                <w:szCs w:val="18"/>
                <w:lang w:eastAsia="en-US" w:bidi="ar-SA"/>
              </w:rPr>
              <w:t xml:space="preserve"> на месте</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14.95</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4.165</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62.27</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Подготовка бетонного основания для опор из бетона класса В 7,5</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14.7</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51.907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763.03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5,0 (6) м 4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0.130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558.033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72.54</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3,0 (3,7) м 39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0.78</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558.033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435.27</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3 (3,7) м 12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0.178</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99.35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57х3,0 мм, Н = 2,5 (3) м, 21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0.252</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140.65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Arial"/>
                <w:sz w:val="18"/>
                <w:szCs w:val="18"/>
                <w:lang w:val="en-US" w:eastAsia="en-US" w:bidi="ar-SA"/>
              </w:rPr>
              <w:t>Монтаж полупроводников</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0.813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33.33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Sylfaen"/>
                <w:sz w:val="18"/>
                <w:szCs w:val="18"/>
                <w:lang w:val="en-US" w:eastAsia="en-US" w:bidi="ar-SA"/>
              </w:rPr>
              <w:t>паронит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0.679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2.71</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Металлические конструкции / опорная плита /</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68.0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52.97</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3,5 мм, пневматические испытания</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239</w:t>
            </w: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4.228</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1010.40</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Ø57х3,5 мм, пневматические испытания</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лм</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168</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3.329</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559.22</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Монтаж стальных проволочных деталей, колена, тройника, переход диаметра, зажима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14.6</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20.55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Масляная картина труб и колонн 2 раза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1.118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157.60</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Система очистки</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407</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104.68</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Проектируемое соединение газопровода </w:t>
            </w:r>
            <w:r w:rsidRPr="008A4BE8">
              <w:rPr>
                <w:rFonts w:ascii="GHEA Grapalat" w:eastAsia="Calibri" w:hAnsi="GHEA Grapalat" w:cs="Calibri"/>
                <w:sz w:val="18"/>
                <w:szCs w:val="18"/>
                <w:lang w:val="en-US" w:eastAsia="en-US" w:bidi="ar-SA"/>
              </w:rPr>
              <w:t>m</w:t>
            </w:r>
            <w:r w:rsidRPr="008A4BE8">
              <w:rPr>
                <w:rFonts w:ascii="GHEA Grapalat" w:eastAsia="Calibri" w:hAnsi="GHEA Grapalat" w:cs="Calibri"/>
                <w:sz w:val="18"/>
                <w:szCs w:val="18"/>
                <w:lang w:eastAsia="en-US" w:bidi="ar-SA"/>
              </w:rPr>
              <w:t xml:space="preserve"> / </w:t>
            </w:r>
            <w:r w:rsidRPr="008A4BE8">
              <w:rPr>
                <w:rFonts w:ascii="GHEA Grapalat" w:eastAsia="Calibri" w:hAnsi="GHEA Grapalat" w:cs="Calibri"/>
                <w:sz w:val="18"/>
                <w:szCs w:val="18"/>
                <w:lang w:val="en-US" w:eastAsia="en-US" w:bidi="ar-SA"/>
              </w:rPr>
              <w:t>c</w:t>
            </w: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Φ</w:t>
            </w:r>
            <w:r w:rsidRPr="008A4BE8">
              <w:rPr>
                <w:rFonts w:ascii="GHEA Grapalat" w:eastAsia="Calibri" w:hAnsi="GHEA Grapalat" w:cs="Calibri"/>
                <w:sz w:val="18"/>
                <w:szCs w:val="18"/>
                <w:lang w:eastAsia="en-US" w:bidi="ar-SA"/>
              </w:rPr>
              <w:t xml:space="preserve"> 108</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4 мм с существующим воздушным газопроводом </w:t>
            </w:r>
            <w:r w:rsidRPr="008A4BE8">
              <w:rPr>
                <w:rFonts w:ascii="GHEA Grapalat" w:eastAsia="Calibri" w:hAnsi="GHEA Grapalat" w:cs="Calibri"/>
                <w:sz w:val="18"/>
                <w:szCs w:val="18"/>
                <w:lang w:val="en-US" w:eastAsia="en-US" w:bidi="ar-SA"/>
              </w:rPr>
              <w:t>dp</w:t>
            </w:r>
            <w:r w:rsidRPr="008A4BE8">
              <w:rPr>
                <w:rFonts w:ascii="GHEA Grapalat" w:eastAsia="Calibri" w:hAnsi="GHEA Grapalat" w:cs="Calibri"/>
                <w:sz w:val="18"/>
                <w:szCs w:val="18"/>
                <w:lang w:eastAsia="en-US" w:bidi="ar-SA"/>
              </w:rPr>
              <w:t xml:space="preserve"> 100 мм</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24.978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24.98</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val="en-US" w:eastAsia="en-US" w:bidi="ar-SA"/>
              </w:rPr>
            </w:pPr>
            <w:r w:rsidRPr="008A4BE8">
              <w:rPr>
                <w:rFonts w:ascii="GHEA Grapalat" w:eastAsia="Calibri" w:hAnsi="GHEA Grapalat" w:cs="Sylfaen"/>
                <w:b/>
                <w:sz w:val="18"/>
                <w:szCs w:val="18"/>
                <w:lang w:val="en-US" w:eastAsia="en-US" w:bidi="ar-SA"/>
              </w:rPr>
              <w:t>Газификация 20-я улица филиал 5</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Выкапывание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для выравнивания опорных колонн </w:t>
            </w:r>
            <w:r w:rsidRPr="008A4BE8">
              <w:rPr>
                <w:rFonts w:ascii="GHEA Grapalat" w:eastAsia="Calibri" w:hAnsi="GHEA Grapalat" w:cs="Calibri"/>
                <w:sz w:val="18"/>
                <w:szCs w:val="18"/>
                <w:lang w:val="en-US" w:eastAsia="en-US" w:bidi="ar-SA"/>
              </w:rPr>
              <w:t>և</w:t>
            </w:r>
            <w:r w:rsidRPr="008A4BE8">
              <w:rPr>
                <w:rFonts w:ascii="GHEA Grapalat" w:eastAsia="Calibri" w:hAnsi="GHEA Grapalat" w:cs="Calibri"/>
                <w:sz w:val="18"/>
                <w:szCs w:val="18"/>
                <w:lang w:eastAsia="en-US" w:bidi="ar-SA"/>
              </w:rPr>
              <w:t xml:space="preserve"> на месте</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11.8</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4.165</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49.15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Подготовка бетонного основания для опор из бетона класса В 7,5</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11.63</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51.907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603.68</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3,5 (4,2) м 9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0.204</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558.033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113.84</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57х3,0 мм, Н = 3 (3,7) м, 23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0.340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189.76</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57х3,0 мм, Н = 1,5 (2) м, 36 шт.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0.288</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160.74</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Arial"/>
                <w:sz w:val="18"/>
                <w:szCs w:val="18"/>
                <w:lang w:val="en-US" w:eastAsia="en-US" w:bidi="ar-SA"/>
              </w:rPr>
              <w:t>Монтаж полупроводников</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кг</w:t>
            </w:r>
            <w:r w:rsidRPr="008A4BE8">
              <w:rPr>
                <w:rFonts w:ascii="GHEA Grapalat" w:eastAsia="Calibri" w:hAnsi="GHEA Grapalat" w:cs="Calibri"/>
                <w:sz w:val="18"/>
                <w:szCs w:val="18"/>
                <w:lang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31.7</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0.813</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25.77</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Sylfaen"/>
                <w:sz w:val="18"/>
                <w:szCs w:val="18"/>
                <w:lang w:val="en-US" w:eastAsia="en-US" w:bidi="ar-SA"/>
              </w:rPr>
              <w:t>паронит</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3.20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0.679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2.71</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Металлические конструкции / опорная плита /</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61.20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0.779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47.68</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Ø57х3,5 мм, пневматические испытания</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315.0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3.329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1048.54</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Монтаж стальных проволочных деталей, колена, тройника, переход диаметра, зажима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13.9</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19.56</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Масляная картина труб и колонн 2 раза</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90.0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1.118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100.60</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lastRenderedPageBreak/>
              <w:t>12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Система очистки</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315.0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0.257</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81.02</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Проектируемое соединение газопровода </w:t>
            </w:r>
            <w:r w:rsidRPr="008A4BE8">
              <w:rPr>
                <w:rFonts w:ascii="GHEA Grapalat" w:eastAsia="Calibri" w:hAnsi="GHEA Grapalat" w:cs="Calibri"/>
                <w:sz w:val="18"/>
                <w:szCs w:val="18"/>
                <w:lang w:val="en-US" w:eastAsia="en-US" w:bidi="ar-SA"/>
              </w:rPr>
              <w:t>m</w:t>
            </w:r>
            <w:r w:rsidRPr="008A4BE8">
              <w:rPr>
                <w:rFonts w:ascii="GHEA Grapalat" w:eastAsia="Calibri" w:hAnsi="GHEA Grapalat" w:cs="Calibri"/>
                <w:sz w:val="18"/>
                <w:szCs w:val="18"/>
                <w:lang w:eastAsia="en-US" w:bidi="ar-SA"/>
              </w:rPr>
              <w:t xml:space="preserve"> / </w:t>
            </w:r>
            <w:r w:rsidRPr="008A4BE8">
              <w:rPr>
                <w:rFonts w:ascii="GHEA Grapalat" w:eastAsia="Calibri" w:hAnsi="GHEA Grapalat" w:cs="Calibri"/>
                <w:sz w:val="18"/>
                <w:szCs w:val="18"/>
                <w:lang w:val="en-US" w:eastAsia="en-US" w:bidi="ar-SA"/>
              </w:rPr>
              <w:t>c</w:t>
            </w: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Φ</w:t>
            </w:r>
            <w:r w:rsidRPr="008A4BE8">
              <w:rPr>
                <w:rFonts w:ascii="GHEA Grapalat" w:eastAsia="Calibri" w:hAnsi="GHEA Grapalat" w:cs="Calibri"/>
                <w:sz w:val="18"/>
                <w:szCs w:val="18"/>
                <w:lang w:eastAsia="en-US" w:bidi="ar-SA"/>
              </w:rPr>
              <w:t xml:space="preserve"> 108</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4 мм с существующим воздушным газопроводом </w:t>
            </w:r>
            <w:r w:rsidRPr="008A4BE8">
              <w:rPr>
                <w:rFonts w:ascii="GHEA Grapalat" w:eastAsia="Calibri" w:hAnsi="GHEA Grapalat" w:cs="Calibri"/>
                <w:sz w:val="18"/>
                <w:szCs w:val="18"/>
                <w:lang w:val="en-US" w:eastAsia="en-US" w:bidi="ar-SA"/>
              </w:rPr>
              <w:t>dp</w:t>
            </w:r>
            <w:r w:rsidRPr="008A4BE8">
              <w:rPr>
                <w:rFonts w:ascii="GHEA Grapalat" w:eastAsia="Calibri" w:hAnsi="GHEA Grapalat" w:cs="Calibri"/>
                <w:sz w:val="18"/>
                <w:szCs w:val="18"/>
                <w:lang w:eastAsia="en-US" w:bidi="ar-SA"/>
              </w:rPr>
              <w:t xml:space="preserve"> 100 мм</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24.978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24.98</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val="en-US" w:eastAsia="en-US" w:bidi="ar-SA"/>
              </w:rPr>
            </w:pPr>
            <w:r w:rsidRPr="008A4BE8">
              <w:rPr>
                <w:rFonts w:ascii="GHEA Grapalat" w:eastAsia="Calibri" w:hAnsi="GHEA Grapalat" w:cs="Sylfaen"/>
                <w:b/>
                <w:sz w:val="18"/>
                <w:szCs w:val="18"/>
                <w:lang w:val="en-US" w:eastAsia="en-US" w:bidi="ar-SA"/>
              </w:rPr>
              <w:t>Газификация 21-я улица, филиал 6</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Выкапывание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для выравнивания опорных колонн </w:t>
            </w:r>
            <w:r w:rsidRPr="008A4BE8">
              <w:rPr>
                <w:rFonts w:ascii="GHEA Grapalat" w:eastAsia="Calibri" w:hAnsi="GHEA Grapalat" w:cs="Calibri"/>
                <w:sz w:val="18"/>
                <w:szCs w:val="18"/>
                <w:lang w:val="en-US" w:eastAsia="en-US" w:bidi="ar-SA"/>
              </w:rPr>
              <w:t>և</w:t>
            </w:r>
            <w:r w:rsidRPr="008A4BE8">
              <w:rPr>
                <w:rFonts w:ascii="GHEA Grapalat" w:eastAsia="Calibri" w:hAnsi="GHEA Grapalat" w:cs="Calibri"/>
                <w:sz w:val="18"/>
                <w:szCs w:val="18"/>
                <w:lang w:eastAsia="en-US" w:bidi="ar-SA"/>
              </w:rPr>
              <w:t xml:space="preserve"> на месте</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10.6</w:t>
            </w: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4.165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44.15</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Подготовка бетонного основания для опор из бетона класса В 7,5</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10.5</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51.907</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545.02</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76</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 xml:space="preserve">3,0 мм </w:t>
            </w:r>
            <w:r w:rsidRPr="008A4BE8">
              <w:rPr>
                <w:rFonts w:ascii="GHEA Grapalat" w:eastAsia="Calibri" w:hAnsi="GHEA Grapalat" w:cs="Calibri"/>
                <w:sz w:val="18"/>
                <w:szCs w:val="18"/>
                <w:lang w:val="en-US" w:eastAsia="en-US" w:bidi="ar-SA"/>
              </w:rPr>
              <w:t>H</w:t>
            </w:r>
            <w:r w:rsidRPr="008A4BE8">
              <w:rPr>
                <w:rFonts w:ascii="GHEA Grapalat" w:eastAsia="Calibri" w:hAnsi="GHEA Grapalat" w:cs="Calibri"/>
                <w:sz w:val="18"/>
                <w:szCs w:val="18"/>
                <w:lang w:eastAsia="en-US" w:bidi="ar-SA"/>
              </w:rPr>
              <w:t xml:space="preserve"> = 3,5 (4,2) м 9 шт.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0.065</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558.033</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36.27</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Монтаж опор из стальных труб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57х3,0 мм, Н = 3 (3,7) м, 23 шт.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0. 725</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558.128</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404.64</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Arial"/>
                <w:sz w:val="18"/>
                <w:szCs w:val="18"/>
                <w:lang w:val="en-US" w:eastAsia="en-US" w:bidi="ar-SA"/>
              </w:rPr>
              <w:t>Монтаж полупроводников</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val="en-US" w:eastAsia="en-US" w:bidi="ar-SA"/>
              </w:rPr>
              <w:t>կգ</w:t>
            </w:r>
            <w:r w:rsidRPr="008A4BE8">
              <w:rPr>
                <w:rFonts w:ascii="GHEA Grapalat" w:eastAsia="Calibri" w:hAnsi="GHEA Grapalat" w:cs="Calibri"/>
                <w:sz w:val="18"/>
                <w:szCs w:val="18"/>
                <w:lang w:eastAsia="en-US" w:bidi="ar-SA"/>
              </w:rPr>
              <w:t xml:space="preserve"> </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20.40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0.813</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16.58</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Sylfaen"/>
                <w:sz w:val="18"/>
                <w:szCs w:val="18"/>
                <w:lang w:val="en-US" w:eastAsia="en-US" w:bidi="ar-SA"/>
              </w:rPr>
              <w:t>паронит</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կգ</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0.679</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1.42</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Металлические конструкции / опорная плита /</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45.90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0.779</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35.76</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Трубопроводы из стальных труб Ø57х3,5 мм, пневматические испытания</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лм</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251.0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3.329</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835.50</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9</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Монтаж стальных проволочных деталей, колена, тройника, переход диаметра, зажима</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кг</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5.9</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1.407</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8.30</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шкафа-регулятора давления </w:t>
            </w:r>
            <w:r w:rsidRPr="008A4BE8">
              <w:rPr>
                <w:rFonts w:ascii="GHEA Grapalat" w:eastAsia="Calibri" w:hAnsi="GHEA Grapalat" w:cs="Calibri"/>
                <w:sz w:val="18"/>
                <w:szCs w:val="18"/>
                <w:lang w:val="en-US" w:eastAsia="en-US" w:bidi="ar-SA"/>
              </w:rPr>
              <w:t>GS</w:t>
            </w:r>
            <w:r w:rsidRPr="008A4BE8">
              <w:rPr>
                <w:rFonts w:ascii="GHEA Grapalat" w:eastAsia="Calibri" w:hAnsi="GHEA Grapalat" w:cs="Calibri"/>
                <w:sz w:val="18"/>
                <w:szCs w:val="18"/>
                <w:lang w:eastAsia="en-US" w:bidi="ar-SA"/>
              </w:rPr>
              <w:t>-70 (</w:t>
            </w:r>
            <w:r w:rsidRPr="008A4BE8">
              <w:rPr>
                <w:rFonts w:ascii="GHEA Grapalat" w:eastAsia="Calibri" w:hAnsi="GHEA Grapalat" w:cs="Calibri"/>
                <w:sz w:val="18"/>
                <w:szCs w:val="18"/>
                <w:lang w:val="en-US" w:eastAsia="en-US" w:bidi="ar-SA"/>
              </w:rPr>
              <w:t>Q</w:t>
            </w:r>
            <w:r w:rsidRPr="008A4BE8">
              <w:rPr>
                <w:rFonts w:ascii="GHEA Grapalat" w:eastAsia="Calibri" w:hAnsi="GHEA Grapalat" w:cs="Calibri"/>
                <w:sz w:val="18"/>
                <w:szCs w:val="18"/>
                <w:lang w:eastAsia="en-US" w:bidi="ar-SA"/>
              </w:rPr>
              <w:t xml:space="preserve"> = 70 м3 / час) без газового счетчика</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шт</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208.609</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208.61</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Установка шарового крана (американка)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р 25 мм</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шт</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6.972</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6.97</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Масляная картина труб и колонн 2 раза</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val="en-US"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2</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74.0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1.118</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82.71</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13</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Система очистки</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251.0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0.257</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64.58</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Проектируемое соединение газопровода </w:t>
            </w:r>
            <w:r w:rsidRPr="008A4BE8">
              <w:rPr>
                <w:rFonts w:ascii="GHEA Grapalat" w:eastAsia="Calibri" w:hAnsi="GHEA Grapalat" w:cs="Calibri"/>
                <w:sz w:val="18"/>
                <w:szCs w:val="18"/>
                <w:lang w:val="en-US" w:eastAsia="en-US" w:bidi="ar-SA"/>
              </w:rPr>
              <w:t>m</w:t>
            </w:r>
            <w:r w:rsidRPr="008A4BE8">
              <w:rPr>
                <w:rFonts w:ascii="GHEA Grapalat" w:eastAsia="Calibri" w:hAnsi="GHEA Grapalat" w:cs="Calibri"/>
                <w:sz w:val="18"/>
                <w:szCs w:val="18"/>
                <w:lang w:eastAsia="en-US" w:bidi="ar-SA"/>
              </w:rPr>
              <w:t xml:space="preserve"> / </w:t>
            </w:r>
            <w:r w:rsidRPr="008A4BE8">
              <w:rPr>
                <w:rFonts w:ascii="GHEA Grapalat" w:eastAsia="Calibri" w:hAnsi="GHEA Grapalat" w:cs="Calibri"/>
                <w:sz w:val="18"/>
                <w:szCs w:val="18"/>
                <w:lang w:val="en-US" w:eastAsia="en-US" w:bidi="ar-SA"/>
              </w:rPr>
              <w:t>c</w:t>
            </w: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Φ</w:t>
            </w:r>
            <w:r w:rsidRPr="008A4BE8">
              <w:rPr>
                <w:rFonts w:ascii="GHEA Grapalat" w:eastAsia="Calibri" w:hAnsi="GHEA Grapalat" w:cs="Calibri"/>
                <w:sz w:val="18"/>
                <w:szCs w:val="18"/>
                <w:lang w:eastAsia="en-US" w:bidi="ar-SA"/>
              </w:rPr>
              <w:t xml:space="preserve"> 57</w:t>
            </w:r>
            <w:r w:rsidRPr="008A4BE8">
              <w:rPr>
                <w:rFonts w:ascii="GHEA Grapalat" w:eastAsia="Calibri" w:hAnsi="GHEA Grapalat" w:cs="Calibri"/>
                <w:sz w:val="18"/>
                <w:szCs w:val="18"/>
                <w:lang w:val="en-US" w:eastAsia="en-US" w:bidi="ar-SA"/>
              </w:rPr>
              <w:t>x</w:t>
            </w:r>
            <w:r w:rsidRPr="008A4BE8">
              <w:rPr>
                <w:rFonts w:ascii="GHEA Grapalat" w:eastAsia="Calibri" w:hAnsi="GHEA Grapalat" w:cs="Calibri"/>
                <w:sz w:val="18"/>
                <w:szCs w:val="18"/>
                <w:lang w:eastAsia="en-US" w:bidi="ar-SA"/>
              </w:rPr>
              <w:t>3,5 мм с существующим надземным газопроводом диаметром 50 мм</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24.978</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24.98</w:t>
            </w: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p>
        </w:tc>
        <w:tc>
          <w:tcPr>
            <w:tcW w:w="60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eastAsia="en-US" w:bidi="ar-SA"/>
              </w:rPr>
            </w:pPr>
            <w:r w:rsidRPr="008A4BE8">
              <w:rPr>
                <w:rFonts w:ascii="GHEA Grapalat" w:eastAsia="Calibri" w:hAnsi="GHEA Grapalat" w:cs="Calibri"/>
                <w:b/>
                <w:sz w:val="18"/>
                <w:szCs w:val="18"/>
                <w:lang w:eastAsia="en-US" w:bidi="ar-SA"/>
              </w:rPr>
              <w:t>3 комплекта заземления газопровода низкого давления</w:t>
            </w:r>
          </w:p>
        </w:tc>
        <w:tc>
          <w:tcPr>
            <w:tcW w:w="7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eastAsia="en-US" w:bidi="ar-SA"/>
              </w:rPr>
            </w:pP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eastAsia="en-US" w:bidi="ar-SA"/>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eastAsia="en-US" w:bidi="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b/>
                <w:sz w:val="18"/>
                <w:szCs w:val="18"/>
                <w:lang w:eastAsia="en-US" w:bidi="ar-SA"/>
              </w:rPr>
            </w:pPr>
          </w:p>
        </w:tc>
      </w:tr>
      <w:tr w:rsidR="008A4BE8" w:rsidRPr="008A4BE8" w:rsidTr="008A4BE8">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w:t>
            </w:r>
          </w:p>
        </w:tc>
        <w:tc>
          <w:tcPr>
            <w:tcW w:w="60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Ручная выемка ям в грунте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w:t>
            </w:r>
          </w:p>
        </w:tc>
        <w:tc>
          <w:tcPr>
            <w:tcW w:w="79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 xml:space="preserve">   </w:t>
            </w: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10.5</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4.165</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43.73</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2</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Засыпка полос в грунт </w:t>
            </w:r>
            <w:r w:rsidRPr="008A4BE8">
              <w:rPr>
                <w:rFonts w:ascii="GHEA Grapalat" w:eastAsia="Calibri" w:hAnsi="GHEA Grapalat" w:cs="Calibri"/>
                <w:sz w:val="18"/>
                <w:szCs w:val="18"/>
                <w:lang w:val="en-US" w:eastAsia="en-US" w:bidi="ar-SA"/>
              </w:rPr>
              <w:t>IV</w:t>
            </w:r>
            <w:r w:rsidRPr="008A4BE8">
              <w:rPr>
                <w:rFonts w:ascii="GHEA Grapalat" w:eastAsia="Calibri" w:hAnsi="GHEA Grapalat" w:cs="Calibri"/>
                <w:sz w:val="18"/>
                <w:szCs w:val="18"/>
                <w:lang w:eastAsia="en-US" w:bidi="ar-SA"/>
              </w:rPr>
              <w:t xml:space="preserve"> класса вручную</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vertAlign w:val="superscript"/>
                <w:lang w:eastAsia="en-US" w:bidi="ar-SA"/>
              </w:rPr>
            </w:pPr>
            <w:r w:rsidRPr="008A4BE8">
              <w:rPr>
                <w:rFonts w:ascii="GHEA Grapalat" w:eastAsia="Calibri" w:hAnsi="GHEA Grapalat" w:cs="Calibri"/>
                <w:sz w:val="18"/>
                <w:szCs w:val="18"/>
                <w:lang w:val="en-US" w:eastAsia="en-US" w:bidi="ar-SA"/>
              </w:rPr>
              <w:t>м</w:t>
            </w:r>
            <w:r w:rsidRPr="008A4BE8">
              <w:rPr>
                <w:rFonts w:ascii="GHEA Grapalat" w:eastAsia="Calibri" w:hAnsi="GHEA Grapalat" w:cs="Calibri"/>
                <w:sz w:val="18"/>
                <w:szCs w:val="18"/>
                <w:vertAlign w:val="superscript"/>
                <w:lang w:val="en-US" w:eastAsia="en-US" w:bidi="ar-SA"/>
              </w:rPr>
              <w:t>3</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10.5</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1.425</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14.97</w:t>
            </w:r>
          </w:p>
        </w:tc>
      </w:tr>
      <w:tr w:rsidR="008A4BE8" w:rsidRPr="008A4BE8" w:rsidTr="008A4BE8">
        <w:trPr>
          <w:trHeight w:val="586"/>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Вертикальное заземление (электрод из угловой стали 50х50х5 мм)</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шт</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eastAsia="en-US" w:bidi="ar-SA"/>
              </w:rPr>
              <w:t xml:space="preserve">  </w:t>
            </w:r>
            <w:r w:rsidRPr="008A4BE8">
              <w:rPr>
                <w:rFonts w:ascii="GHEA Grapalat" w:eastAsia="Calibri" w:hAnsi="GHEA Grapalat" w:cs="Calibri"/>
                <w:sz w:val="18"/>
                <w:szCs w:val="18"/>
                <w:lang w:val="en-US" w:eastAsia="en-US" w:bidi="ar-SA"/>
              </w:rPr>
              <w:t xml:space="preserve">    9.0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5.850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52.65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4</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Горизонтальное заземление (сталь 40х4 мм)</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лм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6.0 </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1.059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6.35</w:t>
            </w:r>
          </w:p>
        </w:tc>
      </w:tr>
      <w:tr w:rsidR="008A4BE8" w:rsidRPr="008A4BE8" w:rsidTr="008A4BE8">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5</w:t>
            </w:r>
          </w:p>
        </w:tc>
        <w:tc>
          <w:tcPr>
            <w:tcW w:w="60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eastAsia="en-US" w:bidi="ar-SA"/>
              </w:rPr>
            </w:pPr>
            <w:r w:rsidRPr="008A4BE8">
              <w:rPr>
                <w:rFonts w:ascii="GHEA Grapalat" w:eastAsia="Calibri" w:hAnsi="GHEA Grapalat" w:cs="Calibri"/>
                <w:sz w:val="18"/>
                <w:szCs w:val="18"/>
                <w:lang w:eastAsia="en-US" w:bidi="ar-SA"/>
              </w:rPr>
              <w:t xml:space="preserve">Вертикальное заземление (круглая сталь </w:t>
            </w:r>
            <w:r w:rsidRPr="008A4BE8">
              <w:rPr>
                <w:rFonts w:ascii="GHEA Grapalat" w:eastAsia="Calibri" w:hAnsi="GHEA Grapalat" w:cs="Calibri"/>
                <w:sz w:val="18"/>
                <w:szCs w:val="18"/>
                <w:lang w:val="en-US" w:eastAsia="en-US" w:bidi="ar-SA"/>
              </w:rPr>
              <w:t>d</w:t>
            </w:r>
            <w:r w:rsidRPr="008A4BE8">
              <w:rPr>
                <w:rFonts w:ascii="GHEA Grapalat" w:eastAsia="Calibri" w:hAnsi="GHEA Grapalat" w:cs="Calibri"/>
                <w:sz w:val="18"/>
                <w:szCs w:val="18"/>
                <w:lang w:eastAsia="en-US" w:bidi="ar-SA"/>
              </w:rPr>
              <w:t xml:space="preserve"> = 12 мм)</w:t>
            </w:r>
          </w:p>
        </w:tc>
        <w:tc>
          <w:tcPr>
            <w:tcW w:w="79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место</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 xml:space="preserve"> 3.0</w:t>
            </w:r>
          </w:p>
        </w:tc>
        <w:tc>
          <w:tcPr>
            <w:tcW w:w="105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1.210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A4BE8" w:rsidRPr="008A4BE8" w:rsidRDefault="008A4BE8" w:rsidP="008A4BE8">
            <w:pPr>
              <w:jc w:val="center"/>
              <w:rPr>
                <w:rFonts w:ascii="GHEA Grapalat" w:eastAsia="Calibri" w:hAnsi="GHEA Grapalat" w:cs="Calibri"/>
                <w:sz w:val="18"/>
                <w:szCs w:val="18"/>
                <w:lang w:val="en-US" w:eastAsia="en-US" w:bidi="ar-SA"/>
              </w:rPr>
            </w:pPr>
            <w:r w:rsidRPr="008A4BE8">
              <w:rPr>
                <w:rFonts w:ascii="GHEA Grapalat" w:eastAsia="Calibri" w:hAnsi="GHEA Grapalat" w:cs="Calibri"/>
                <w:sz w:val="18"/>
                <w:szCs w:val="18"/>
                <w:lang w:val="en-US" w:eastAsia="en-US" w:bidi="ar-SA"/>
              </w:rPr>
              <w:t>3.63</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A4BE8" w:rsidRPr="008A4BE8" w:rsidRDefault="008A4BE8" w:rsidP="008A4BE8">
            <w:pPr>
              <w:spacing w:after="200"/>
              <w:rPr>
                <w:rFonts w:ascii="GHEA Grapalat" w:eastAsia="Calibri" w:hAnsi="GHEA Grapalat" w:cs="Calibri"/>
                <w:sz w:val="22"/>
                <w:szCs w:val="22"/>
                <w:lang w:val="en-US"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A4BE8" w:rsidRPr="008A4BE8" w:rsidRDefault="008A4BE8" w:rsidP="008A4BE8">
            <w:pPr>
              <w:spacing w:after="200"/>
              <w:jc w:val="center"/>
              <w:rPr>
                <w:rFonts w:ascii="GHEA Grapalat" w:eastAsia="Calibri" w:hAnsi="GHEA Grapalat" w:cs="Calibri"/>
                <w:b/>
                <w:sz w:val="20"/>
                <w:szCs w:val="20"/>
                <w:lang w:val="en-US" w:eastAsia="en-US" w:bidi="ar-SA"/>
              </w:rPr>
            </w:pPr>
            <w:r w:rsidRPr="008A4BE8">
              <w:rPr>
                <w:rFonts w:ascii="GHEA Grapalat" w:eastAsia="Calibri" w:hAnsi="GHEA Grapalat" w:cs="Calibri"/>
                <w:b/>
                <w:sz w:val="20"/>
                <w:szCs w:val="20"/>
                <w:lang w:val="en-US" w:eastAsia="en-US" w:bidi="ar-SA"/>
              </w:rPr>
              <w:t>Только с оборудованием</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spacing w:after="200"/>
              <w:jc w:val="center"/>
              <w:rPr>
                <w:rFonts w:ascii="GHEA Grapalat" w:eastAsia="Calibri" w:hAnsi="GHEA Grapalat" w:cs="Calibri"/>
                <w:b/>
                <w:bCs/>
                <w:sz w:val="18"/>
                <w:szCs w:val="18"/>
                <w:lang w:val="en-US" w:eastAsia="en-US" w:bidi="ar-SA"/>
              </w:rPr>
            </w:pPr>
            <w:r w:rsidRPr="008A4BE8">
              <w:rPr>
                <w:rFonts w:ascii="GHEA Grapalat" w:eastAsia="Calibri" w:hAnsi="GHEA Grapalat" w:cs="Calibri"/>
                <w:b/>
                <w:bCs/>
                <w:sz w:val="18"/>
                <w:szCs w:val="18"/>
                <w:lang w:val="en-US" w:eastAsia="en-US" w:bidi="ar-SA"/>
              </w:rPr>
              <w:t>22245.61</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A4BE8" w:rsidRPr="008A4BE8" w:rsidRDefault="008A4BE8" w:rsidP="008A4BE8">
            <w:pPr>
              <w:spacing w:after="200"/>
              <w:rPr>
                <w:rFonts w:ascii="GHEA Grapalat" w:eastAsia="Calibri" w:hAnsi="GHEA Grapalat" w:cs="Calibri"/>
                <w:sz w:val="22"/>
                <w:szCs w:val="22"/>
                <w:lang w:val="en-US"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A4BE8" w:rsidRPr="008A4BE8" w:rsidRDefault="008A4BE8" w:rsidP="008A4BE8">
            <w:pPr>
              <w:spacing w:after="200"/>
              <w:jc w:val="center"/>
              <w:rPr>
                <w:rFonts w:ascii="GHEA Grapalat" w:eastAsia="Calibri" w:hAnsi="GHEA Grapalat" w:cs="Calibri"/>
                <w:b/>
                <w:sz w:val="20"/>
                <w:szCs w:val="20"/>
                <w:lang w:val="en-US" w:eastAsia="en-US" w:bidi="ar-SA"/>
              </w:rPr>
            </w:pPr>
            <w:r w:rsidRPr="008A4BE8">
              <w:rPr>
                <w:rFonts w:ascii="GHEA Grapalat" w:eastAsia="Calibri" w:hAnsi="GHEA Grapalat" w:cs="Calibri"/>
                <w:b/>
                <w:sz w:val="20"/>
                <w:szCs w:val="20"/>
                <w:lang w:val="en-US" w:eastAsia="en-US" w:bidi="ar-SA"/>
              </w:rPr>
              <w:t>Всего Включая оборудование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spacing w:after="200"/>
              <w:jc w:val="center"/>
              <w:rPr>
                <w:rFonts w:ascii="GHEA Grapalat" w:eastAsia="Calibri" w:hAnsi="GHEA Grapalat" w:cs="Calibri"/>
                <w:b/>
                <w:bCs/>
                <w:sz w:val="18"/>
                <w:szCs w:val="18"/>
                <w:lang w:val="en-US" w:eastAsia="en-US" w:bidi="ar-SA"/>
              </w:rPr>
            </w:pPr>
            <w:r w:rsidRPr="008A4BE8">
              <w:rPr>
                <w:rFonts w:ascii="GHEA Grapalat" w:eastAsia="Calibri" w:hAnsi="GHEA Grapalat" w:cs="Calibri"/>
                <w:b/>
                <w:bCs/>
                <w:sz w:val="18"/>
                <w:szCs w:val="18"/>
                <w:lang w:val="en-US" w:eastAsia="en-US" w:bidi="ar-SA"/>
              </w:rPr>
              <w:t>225.0</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A4BE8" w:rsidRPr="008A4BE8" w:rsidRDefault="008A4BE8" w:rsidP="008A4BE8">
            <w:pPr>
              <w:spacing w:after="200"/>
              <w:rPr>
                <w:rFonts w:ascii="GHEA Grapalat" w:eastAsia="Calibri" w:hAnsi="GHEA Grapalat" w:cs="Calibri"/>
                <w:sz w:val="22"/>
                <w:szCs w:val="22"/>
                <w:lang w:val="en-US"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8A4BE8" w:rsidRPr="008A4BE8" w:rsidRDefault="008A4BE8" w:rsidP="008A4BE8">
            <w:pPr>
              <w:spacing w:after="200"/>
              <w:jc w:val="center"/>
              <w:rPr>
                <w:rFonts w:ascii="GHEA Grapalat" w:eastAsia="Calibri" w:hAnsi="GHEA Grapalat" w:cs="Calibri"/>
                <w:b/>
                <w:sz w:val="20"/>
                <w:szCs w:val="20"/>
                <w:lang w:val="en-US" w:eastAsia="en-US" w:bidi="ar-SA"/>
              </w:rPr>
            </w:pPr>
            <w:r w:rsidRPr="008A4BE8">
              <w:rPr>
                <w:rFonts w:ascii="GHEA Grapalat" w:eastAsia="Calibri" w:hAnsi="GHEA Grapalat" w:cs="Calibri"/>
                <w:b/>
                <w:sz w:val="20"/>
                <w:szCs w:val="20"/>
                <w:lang w:val="en-US" w:eastAsia="en-US" w:bidi="ar-SA"/>
              </w:rPr>
              <w:t>Всего  без оборудования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A4BE8" w:rsidRPr="008A4BE8" w:rsidRDefault="008A4BE8" w:rsidP="008A4BE8">
            <w:pPr>
              <w:spacing w:after="200"/>
              <w:jc w:val="center"/>
              <w:rPr>
                <w:rFonts w:ascii="GHEA Grapalat" w:eastAsia="Calibri" w:hAnsi="GHEA Grapalat" w:cs="Calibri"/>
                <w:b/>
                <w:bCs/>
                <w:sz w:val="18"/>
                <w:szCs w:val="18"/>
                <w:lang w:val="en-US" w:eastAsia="en-US" w:bidi="ar-SA"/>
              </w:rPr>
            </w:pPr>
            <w:r w:rsidRPr="008A4BE8">
              <w:rPr>
                <w:rFonts w:ascii="GHEA Grapalat" w:eastAsia="Calibri" w:hAnsi="GHEA Grapalat" w:cs="Calibri"/>
                <w:b/>
                <w:bCs/>
                <w:sz w:val="18"/>
                <w:szCs w:val="18"/>
                <w:lang w:val="en-US" w:eastAsia="en-US" w:bidi="ar-SA"/>
              </w:rPr>
              <w:t>22020.61</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rPr>
                <w:rFonts w:ascii="GHEA Grapalat" w:eastAsia="Calibri" w:hAnsi="GHEA Grapalat" w:cs="Calibri"/>
                <w:sz w:val="22"/>
                <w:szCs w:val="22"/>
                <w:lang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jc w:val="center"/>
              <w:rPr>
                <w:rFonts w:ascii="GHEA Grapalat" w:eastAsia="Calibri" w:hAnsi="GHEA Grapalat" w:cs="Calibri"/>
                <w:sz w:val="20"/>
                <w:szCs w:val="20"/>
                <w:lang w:eastAsia="en-US" w:bidi="ar-SA"/>
              </w:rPr>
            </w:pPr>
            <w:r w:rsidRPr="008A4BE8">
              <w:rPr>
                <w:rFonts w:ascii="GHEA Grapalat" w:eastAsia="Calibri" w:hAnsi="GHEA Grapalat" w:cs="Calibri"/>
                <w:sz w:val="20"/>
                <w:szCs w:val="20"/>
                <w:lang w:val="en-US" w:eastAsia="en-US" w:bidi="ar-SA"/>
              </w:rPr>
              <w:t>прибыль</w:t>
            </w:r>
            <w:r w:rsidRPr="008A4BE8">
              <w:rPr>
                <w:rFonts w:ascii="GHEA Grapalat" w:eastAsia="Calibri" w:hAnsi="GHEA Grapalat" w:cs="Calibri"/>
                <w:sz w:val="20"/>
                <w:szCs w:val="20"/>
                <w:lang w:eastAsia="en-US" w:bidi="ar-SA"/>
              </w:rPr>
              <w:t xml:space="preserve"> 11%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A4BE8" w:rsidRPr="008A4BE8" w:rsidRDefault="008A4BE8" w:rsidP="008A4BE8">
            <w:pPr>
              <w:spacing w:after="200"/>
              <w:jc w:val="center"/>
              <w:rPr>
                <w:rFonts w:ascii="GHEA Grapalat" w:eastAsia="Calibri" w:hAnsi="GHEA Grapalat" w:cs="Calibri"/>
                <w:b/>
                <w:sz w:val="18"/>
                <w:szCs w:val="18"/>
                <w:lang w:val="en-US" w:eastAsia="en-US" w:bidi="ar-SA"/>
              </w:rPr>
            </w:pPr>
            <w:r w:rsidRPr="008A4BE8">
              <w:rPr>
                <w:rFonts w:ascii="GHEA Grapalat" w:eastAsia="Calibri" w:hAnsi="GHEA Grapalat" w:cs="Calibri"/>
                <w:b/>
                <w:sz w:val="18"/>
                <w:szCs w:val="18"/>
                <w:lang w:val="en-US" w:eastAsia="en-US" w:bidi="ar-SA"/>
              </w:rPr>
              <w:t>2422.27</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rPr>
                <w:rFonts w:ascii="GHEA Grapalat" w:eastAsia="Calibri" w:hAnsi="GHEA Grapalat" w:cs="Calibri"/>
                <w:sz w:val="22"/>
                <w:szCs w:val="22"/>
                <w:lang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jc w:val="center"/>
              <w:rPr>
                <w:rFonts w:ascii="GHEA Grapalat" w:eastAsia="Calibri" w:hAnsi="GHEA Grapalat" w:cs="Calibri"/>
                <w:b/>
                <w:sz w:val="20"/>
                <w:szCs w:val="20"/>
                <w:lang w:eastAsia="en-US" w:bidi="ar-SA"/>
              </w:rPr>
            </w:pPr>
            <w:r w:rsidRPr="008A4BE8">
              <w:rPr>
                <w:rFonts w:ascii="GHEA Grapalat" w:eastAsia="Calibri" w:hAnsi="GHEA Grapalat" w:cs="Calibri"/>
                <w:b/>
                <w:sz w:val="20"/>
                <w:szCs w:val="20"/>
                <w:lang w:val="en-US" w:eastAsia="en-US" w:bidi="ar-SA"/>
              </w:rPr>
              <w:t>Только с оборудованием</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rPr>
                <w:rFonts w:ascii="GHEA Grapalat" w:eastAsia="Calibri" w:hAnsi="GHEA Grapalat" w:cs="Calibri"/>
                <w:b/>
                <w:bCs/>
                <w:sz w:val="18"/>
                <w:szCs w:val="18"/>
                <w:lang w:val="en-US" w:eastAsia="en-US" w:bidi="ar-SA"/>
              </w:rPr>
            </w:pPr>
            <w:r w:rsidRPr="008A4BE8">
              <w:rPr>
                <w:rFonts w:ascii="GHEA Grapalat" w:eastAsia="Calibri" w:hAnsi="GHEA Grapalat" w:cs="Calibri"/>
                <w:b/>
                <w:bCs/>
                <w:sz w:val="18"/>
                <w:szCs w:val="18"/>
                <w:lang w:val="en-US" w:eastAsia="en-US" w:bidi="ar-SA"/>
              </w:rPr>
              <w:t xml:space="preserve">  24667.88</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rPr>
                <w:rFonts w:ascii="GHEA Grapalat" w:eastAsia="Calibri" w:hAnsi="GHEA Grapalat" w:cs="Calibri"/>
                <w:sz w:val="22"/>
                <w:szCs w:val="22"/>
                <w:lang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jc w:val="center"/>
              <w:rPr>
                <w:rFonts w:ascii="GHEA Grapalat" w:eastAsia="Calibri" w:hAnsi="GHEA Grapalat" w:cs="Calibri"/>
                <w:sz w:val="20"/>
                <w:szCs w:val="20"/>
                <w:lang w:eastAsia="en-US" w:bidi="ar-SA"/>
              </w:rPr>
            </w:pPr>
            <w:r w:rsidRPr="008A4BE8">
              <w:rPr>
                <w:rFonts w:ascii="GHEA Grapalat" w:eastAsia="Calibri" w:hAnsi="GHEA Grapalat" w:cs="Calibri"/>
                <w:sz w:val="20"/>
                <w:szCs w:val="20"/>
                <w:lang w:val="en-US" w:eastAsia="en-US" w:bidi="ar-SA"/>
              </w:rPr>
              <w:t>НДС</w:t>
            </w:r>
            <w:r w:rsidRPr="008A4BE8">
              <w:rPr>
                <w:rFonts w:ascii="GHEA Grapalat" w:eastAsia="Calibri" w:hAnsi="GHEA Grapalat" w:cs="Calibri"/>
                <w:sz w:val="20"/>
                <w:szCs w:val="20"/>
                <w:lang w:eastAsia="en-US" w:bidi="ar-SA"/>
              </w:rPr>
              <w:t xml:space="preserve"> 20%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jc w:val="center"/>
              <w:rPr>
                <w:rFonts w:ascii="GHEA Grapalat" w:eastAsia="Calibri" w:hAnsi="GHEA Grapalat" w:cs="Calibri"/>
                <w:b/>
                <w:sz w:val="18"/>
                <w:szCs w:val="18"/>
                <w:lang w:val="en-US" w:eastAsia="en-US" w:bidi="ar-SA"/>
              </w:rPr>
            </w:pPr>
            <w:r w:rsidRPr="008A4BE8">
              <w:rPr>
                <w:rFonts w:ascii="GHEA Grapalat" w:eastAsia="Calibri" w:hAnsi="GHEA Grapalat" w:cs="Calibri"/>
                <w:b/>
                <w:sz w:val="18"/>
                <w:szCs w:val="18"/>
                <w:lang w:val="en-US" w:eastAsia="en-US" w:bidi="ar-SA"/>
              </w:rPr>
              <w:t>4933.58</w:t>
            </w:r>
          </w:p>
        </w:tc>
      </w:tr>
      <w:tr w:rsidR="008A4BE8" w:rsidRPr="008A4BE8" w:rsidTr="008A4BE8">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rPr>
                <w:rFonts w:ascii="GHEA Grapalat" w:eastAsia="Calibri" w:hAnsi="GHEA Grapalat" w:cs="Calibri"/>
                <w:sz w:val="22"/>
                <w:szCs w:val="22"/>
                <w:lang w:eastAsia="en-US" w:bidi="ar-SA"/>
              </w:rPr>
            </w:pPr>
          </w:p>
        </w:tc>
        <w:tc>
          <w:tcPr>
            <w:tcW w:w="8996"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jc w:val="center"/>
              <w:rPr>
                <w:rFonts w:ascii="GHEA Grapalat" w:eastAsia="Calibri" w:hAnsi="GHEA Grapalat" w:cs="Calibri"/>
                <w:b/>
                <w:sz w:val="20"/>
                <w:szCs w:val="20"/>
                <w:lang w:eastAsia="en-US" w:bidi="ar-SA"/>
              </w:rPr>
            </w:pPr>
            <w:r w:rsidRPr="008A4BE8">
              <w:rPr>
                <w:rFonts w:ascii="GHEA Grapalat" w:eastAsia="Calibri" w:hAnsi="GHEA Grapalat" w:cs="Calibri"/>
                <w:b/>
                <w:sz w:val="20"/>
                <w:szCs w:val="20"/>
                <w:lang w:val="en-US" w:eastAsia="en-US" w:bidi="ar-SA"/>
              </w:rPr>
              <w:t>ВСЕГО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A4BE8" w:rsidRPr="008A4BE8" w:rsidRDefault="008A4BE8" w:rsidP="008A4BE8">
            <w:pPr>
              <w:spacing w:after="200"/>
              <w:jc w:val="center"/>
              <w:rPr>
                <w:rFonts w:ascii="GHEA Grapalat" w:eastAsia="Calibri" w:hAnsi="GHEA Grapalat" w:cs="Calibri"/>
                <w:b/>
                <w:bCs/>
                <w:sz w:val="18"/>
                <w:szCs w:val="18"/>
                <w:u w:val="single"/>
                <w:lang w:val="en-US" w:eastAsia="en-US" w:bidi="ar-SA"/>
              </w:rPr>
            </w:pPr>
            <w:r w:rsidRPr="008A4BE8">
              <w:rPr>
                <w:rFonts w:ascii="GHEA Grapalat" w:eastAsia="Calibri" w:hAnsi="GHEA Grapalat" w:cs="Calibri"/>
                <w:b/>
                <w:bCs/>
                <w:sz w:val="18"/>
                <w:szCs w:val="18"/>
                <w:u w:val="single"/>
                <w:lang w:val="en-US" w:eastAsia="en-US" w:bidi="ar-SA"/>
              </w:rPr>
              <w:t>29601.46</w:t>
            </w:r>
          </w:p>
        </w:tc>
      </w:tr>
    </w:tbl>
    <w:p w:rsidR="00BB28C8" w:rsidRPr="00053A85" w:rsidRDefault="00BB28C8" w:rsidP="00BB28C8">
      <w:pPr>
        <w:widowControl w:val="0"/>
        <w:spacing w:after="160" w:line="360" w:lineRule="auto"/>
        <w:ind w:firstLine="567"/>
        <w:rPr>
          <w:rFonts w:ascii="GHEA Grapalat" w:hAnsi="GHEA Grapalat"/>
          <w:i/>
          <w:sz w:val="20"/>
          <w:szCs w:val="20"/>
        </w:rPr>
      </w:pPr>
      <w:r w:rsidRPr="002D10EE">
        <w:rPr>
          <w:rFonts w:ascii="GHEA Grapalat" w:hAnsi="GHEA Grapalat"/>
          <w:sz w:val="20"/>
          <w:szCs w:val="20"/>
        </w:rPr>
        <w:t xml:space="preserve">* Подрядчик выполняет работы по адресу </w:t>
      </w:r>
      <w:r w:rsidR="008F7CEF" w:rsidRPr="008F7CEF">
        <w:rPr>
          <w:rFonts w:ascii="GHEA Grapalat" w:hAnsi="GHEA Grapalat"/>
          <w:sz w:val="20"/>
          <w:szCs w:val="20"/>
        </w:rPr>
        <w:t xml:space="preserve">о </w:t>
      </w:r>
      <w:r w:rsidR="008A4BE8" w:rsidRPr="008A4BE8">
        <w:rPr>
          <w:rFonts w:ascii="GHEA Grapalat" w:hAnsi="GHEA Grapalat"/>
          <w:sz w:val="20"/>
          <w:szCs w:val="20"/>
        </w:rPr>
        <w:t xml:space="preserve">Хачпар </w:t>
      </w:r>
      <w:r w:rsidR="00053A85">
        <w:rPr>
          <w:rFonts w:ascii="GHEA Grapalat" w:hAnsi="GHEA Grapalat"/>
          <w:sz w:val="20"/>
          <w:szCs w:val="20"/>
        </w:rPr>
        <w:t xml:space="preserve"> </w:t>
      </w:r>
      <w:r w:rsidR="008F7CEF" w:rsidRPr="008F7CEF">
        <w:rPr>
          <w:rFonts w:ascii="GHEA Grapalat" w:hAnsi="GHEA Grapalat"/>
          <w:sz w:val="20"/>
          <w:szCs w:val="20"/>
        </w:rPr>
        <w:t>Араратский область</w:t>
      </w:r>
      <w:r w:rsidRPr="002D10EE">
        <w:rPr>
          <w:rFonts w:ascii="GHEA Grapalat" w:hAnsi="GHEA Grapalat"/>
          <w:sz w:val="20"/>
          <w:szCs w:val="20"/>
        </w:rPr>
        <w:t>.</w:t>
      </w:r>
      <w:r w:rsidR="008F7CEF" w:rsidRPr="008F7CEF">
        <w:rPr>
          <w:rFonts w:ascii="GHEA Grapalat" w:hAnsi="GHEA Grapalat"/>
          <w:sz w:val="20"/>
          <w:szCs w:val="20"/>
        </w:rPr>
        <w:t xml:space="preserve"> Р</w:t>
      </w:r>
      <w:r w:rsidR="008F7CEF" w:rsidRPr="00053A85">
        <w:rPr>
          <w:rFonts w:ascii="GHEA Grapalat" w:hAnsi="GHEA Grapalat"/>
          <w:sz w:val="20"/>
          <w:szCs w:val="20"/>
        </w:rPr>
        <w:t>А</w:t>
      </w:r>
    </w:p>
    <w:tbl>
      <w:tblPr>
        <w:tblW w:w="9639" w:type="dxa"/>
        <w:jc w:val="center"/>
        <w:tblLayout w:type="fixed"/>
        <w:tblLook w:val="0000" w:firstRow="0" w:lastRow="0" w:firstColumn="0" w:lastColumn="0" w:noHBand="0" w:noVBand="0"/>
      </w:tblPr>
      <w:tblGrid>
        <w:gridCol w:w="4536"/>
        <w:gridCol w:w="760"/>
        <w:gridCol w:w="4343"/>
      </w:tblGrid>
      <w:tr w:rsidR="00A10C2D" w:rsidRPr="002D10EE" w:rsidTr="00E4122D">
        <w:trPr>
          <w:jc w:val="center"/>
        </w:trPr>
        <w:tc>
          <w:tcPr>
            <w:tcW w:w="4536" w:type="dxa"/>
          </w:tcPr>
          <w:p w:rsidR="00A10C2D" w:rsidRPr="002D10EE" w:rsidRDefault="00A10C2D" w:rsidP="008A4BE8">
            <w:pPr>
              <w:widowControl w:val="0"/>
              <w:jc w:val="center"/>
              <w:rPr>
                <w:rFonts w:ascii="GHEA Grapalat" w:hAnsi="GHEA Grapalat"/>
                <w:b/>
                <w:sz w:val="20"/>
                <w:szCs w:val="20"/>
              </w:rPr>
            </w:pPr>
            <w:r w:rsidRPr="002D10EE">
              <w:rPr>
                <w:rFonts w:ascii="GHEA Grapalat" w:hAnsi="GHEA Grapalat"/>
                <w:b/>
                <w:sz w:val="20"/>
                <w:szCs w:val="20"/>
              </w:rPr>
              <w:t>ЗАКАЗЧИК</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Араратский область РА  Хачпар муниципалитет</w:t>
            </w:r>
          </w:p>
          <w:p w:rsidR="008A4BE8" w:rsidRPr="008A4BE8" w:rsidRDefault="008A4BE8" w:rsidP="008A4BE8">
            <w:pPr>
              <w:widowControl w:val="0"/>
              <w:jc w:val="center"/>
              <w:rPr>
                <w:rFonts w:ascii="GHEA Grapalat" w:hAnsi="GHEA Grapalat" w:cs="Sylfaen"/>
                <w:b/>
                <w:bCs/>
                <w:sz w:val="20"/>
                <w:szCs w:val="20"/>
              </w:rPr>
            </w:pPr>
            <w:r>
              <w:rPr>
                <w:rFonts w:ascii="GHEA Grapalat" w:hAnsi="GHEA Grapalat" w:cs="Sylfaen"/>
                <w:b/>
                <w:bCs/>
                <w:sz w:val="20"/>
                <w:szCs w:val="20"/>
              </w:rPr>
              <w:t>Хачпар об.</w:t>
            </w:r>
            <w:r w:rsidRPr="008A4BE8">
              <w:rPr>
                <w:rFonts w:ascii="GHEA Grapalat" w:hAnsi="GHEA Grapalat" w:cs="Sylfaen"/>
                <w:b/>
                <w:bCs/>
                <w:sz w:val="20"/>
                <w:szCs w:val="20"/>
              </w:rPr>
              <w:t xml:space="preserve"> 7-ая ул н 6 </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 xml:space="preserve">  Оперативное управление Республики Армения</w:t>
            </w:r>
          </w:p>
          <w:p w:rsidR="008A4BE8" w:rsidRPr="00825239"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н /с 900432</w:t>
            </w:r>
            <w:r w:rsidR="002F17FF" w:rsidRPr="00825239">
              <w:rPr>
                <w:rFonts w:ascii="GHEA Grapalat" w:hAnsi="GHEA Grapalat" w:cs="Sylfaen"/>
                <w:b/>
                <w:bCs/>
                <w:sz w:val="20"/>
                <w:szCs w:val="20"/>
              </w:rPr>
              <w:t>312032</w:t>
            </w:r>
          </w:p>
          <w:p w:rsidR="00E92710"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УНН  03801007</w:t>
            </w:r>
          </w:p>
          <w:p w:rsidR="00A10C2D" w:rsidRPr="008F7CEF" w:rsidRDefault="00A10C2D" w:rsidP="008A4BE8">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8A4BE8">
            <w:pPr>
              <w:widowControl w:val="0"/>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8A4BE8">
            <w:pPr>
              <w:widowControl w:val="0"/>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8A4BE8">
            <w:pPr>
              <w:widowControl w:val="0"/>
              <w:jc w:val="center"/>
              <w:rPr>
                <w:rFonts w:ascii="GHEA Grapalat" w:hAnsi="GHEA Grapalat"/>
                <w:sz w:val="20"/>
                <w:szCs w:val="20"/>
              </w:rPr>
            </w:pPr>
          </w:p>
        </w:tc>
        <w:tc>
          <w:tcPr>
            <w:tcW w:w="4343" w:type="dxa"/>
          </w:tcPr>
          <w:p w:rsidR="00A10C2D" w:rsidRPr="002D10EE" w:rsidRDefault="00A10C2D" w:rsidP="008A4BE8">
            <w:pPr>
              <w:widowControl w:val="0"/>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8A4BE8">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8A4BE8">
            <w:pPr>
              <w:widowControl w:val="0"/>
              <w:jc w:val="center"/>
              <w:rPr>
                <w:rFonts w:ascii="GHEA Grapalat" w:hAnsi="GHEA Grapalat"/>
                <w:sz w:val="20"/>
                <w:szCs w:val="20"/>
              </w:rPr>
            </w:pPr>
          </w:p>
          <w:p w:rsidR="00A10C2D" w:rsidRPr="002D10EE" w:rsidRDefault="00A10C2D" w:rsidP="008A4BE8">
            <w:pPr>
              <w:widowControl w:val="0"/>
              <w:jc w:val="center"/>
              <w:rPr>
                <w:rFonts w:ascii="GHEA Grapalat" w:hAnsi="GHEA Grapalat"/>
                <w:sz w:val="20"/>
                <w:szCs w:val="20"/>
              </w:rPr>
            </w:pPr>
          </w:p>
          <w:p w:rsidR="00A10C2D" w:rsidRPr="002D10EE" w:rsidRDefault="00A10C2D" w:rsidP="008A4BE8">
            <w:pPr>
              <w:widowControl w:val="0"/>
              <w:jc w:val="center"/>
              <w:rPr>
                <w:rFonts w:ascii="GHEA Grapalat" w:hAnsi="GHEA Grapalat"/>
                <w:sz w:val="20"/>
                <w:szCs w:val="20"/>
              </w:rPr>
            </w:pPr>
          </w:p>
          <w:p w:rsidR="00A10C2D" w:rsidRPr="002D10EE" w:rsidRDefault="00A10C2D" w:rsidP="008A4BE8">
            <w:pPr>
              <w:widowControl w:val="0"/>
              <w:jc w:val="center"/>
              <w:rPr>
                <w:rFonts w:ascii="GHEA Grapalat" w:hAnsi="GHEA Grapalat"/>
                <w:sz w:val="20"/>
                <w:szCs w:val="20"/>
              </w:rPr>
            </w:pPr>
          </w:p>
          <w:p w:rsidR="00A10C2D" w:rsidRPr="002D10EE" w:rsidRDefault="00A10C2D" w:rsidP="008A4BE8">
            <w:pPr>
              <w:widowControl w:val="0"/>
              <w:jc w:val="center"/>
              <w:rPr>
                <w:rFonts w:ascii="GHEA Grapalat" w:hAnsi="GHEA Grapalat"/>
                <w:sz w:val="20"/>
                <w:szCs w:val="20"/>
              </w:rPr>
            </w:pPr>
          </w:p>
          <w:p w:rsidR="00A10C2D" w:rsidRDefault="00A10C2D" w:rsidP="008A4BE8">
            <w:pPr>
              <w:widowControl w:val="0"/>
              <w:jc w:val="center"/>
              <w:rPr>
                <w:rFonts w:ascii="GHEA Grapalat" w:hAnsi="GHEA Grapalat"/>
                <w:sz w:val="20"/>
                <w:szCs w:val="20"/>
                <w:lang w:val="en-US"/>
              </w:rPr>
            </w:pPr>
          </w:p>
          <w:p w:rsidR="00E92710" w:rsidRPr="00E92710" w:rsidRDefault="00E92710" w:rsidP="008A4BE8">
            <w:pPr>
              <w:widowControl w:val="0"/>
              <w:jc w:val="center"/>
              <w:rPr>
                <w:rFonts w:ascii="GHEA Grapalat" w:hAnsi="GHEA Grapalat"/>
                <w:sz w:val="20"/>
                <w:szCs w:val="20"/>
                <w:lang w:val="en-US"/>
              </w:rPr>
            </w:pPr>
          </w:p>
          <w:p w:rsidR="00A10C2D" w:rsidRPr="002D10EE" w:rsidRDefault="00A10C2D" w:rsidP="008A4BE8">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8A4BE8">
            <w:pPr>
              <w:widowControl w:val="0"/>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8A4BE8">
            <w:pPr>
              <w:widowControl w:val="0"/>
              <w:jc w:val="center"/>
              <w:rPr>
                <w:rFonts w:ascii="GHEA Grapalat" w:hAnsi="GHEA Grapalat"/>
                <w:sz w:val="20"/>
                <w:szCs w:val="20"/>
              </w:rPr>
            </w:pPr>
            <w:r w:rsidRPr="002D10EE">
              <w:rPr>
                <w:rFonts w:ascii="GHEA Grapalat" w:hAnsi="GHEA Grapalat"/>
                <w:sz w:val="20"/>
                <w:szCs w:val="20"/>
              </w:rPr>
              <w:t>М. П.</w:t>
            </w:r>
          </w:p>
        </w:tc>
      </w:tr>
    </w:tbl>
    <w:p w:rsidR="00DE34E4" w:rsidRPr="002D10EE" w:rsidRDefault="00DE34E4" w:rsidP="002F72A5">
      <w:pPr>
        <w:widowControl w:val="0"/>
        <w:spacing w:after="160" w:line="360" w:lineRule="auto"/>
        <w:ind w:firstLine="567"/>
        <w:jc w:val="center"/>
        <w:rPr>
          <w:rFonts w:ascii="GHEA Grapalat" w:hAnsi="GHEA Grapalat"/>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2</w:t>
      </w:r>
    </w:p>
    <w:p w:rsidR="00BB28C8" w:rsidRPr="002F72A5" w:rsidRDefault="00BB28C8" w:rsidP="002F72A5">
      <w:pPr>
        <w:widowControl w:val="0"/>
        <w:jc w:val="right"/>
        <w:rPr>
          <w:rFonts w:ascii="GHEA Grapalat" w:hAnsi="GHEA Grapalat"/>
          <w:b/>
          <w:sz w:val="18"/>
          <w:szCs w:val="18"/>
        </w:rPr>
      </w:pPr>
      <w:r w:rsidRPr="002D10EE">
        <w:rPr>
          <w:rFonts w:ascii="GHEA Grapalat" w:hAnsi="GHEA Grapalat"/>
          <w:i/>
          <w:sz w:val="20"/>
          <w:szCs w:val="20"/>
        </w:rPr>
        <w:t xml:space="preserve">к Договору под кодом </w:t>
      </w:r>
      <w:r w:rsidR="008A4BE8" w:rsidRPr="008A4BE8">
        <w:rPr>
          <w:rFonts w:ascii="GHEA Grapalat" w:hAnsi="GHEA Grapalat"/>
          <w:b/>
          <w:i/>
          <w:sz w:val="18"/>
          <w:szCs w:val="18"/>
        </w:rPr>
        <w:t>AMKHM_- GHAShDzB -20_/1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BB28C8" w:rsidRPr="005F1B18" w:rsidRDefault="00BB28C8" w:rsidP="00BB28C8">
      <w:pPr>
        <w:widowControl w:val="0"/>
        <w:spacing w:after="160" w:line="360" w:lineRule="auto"/>
        <w:ind w:firstLine="567"/>
        <w:jc w:val="center"/>
        <w:rPr>
          <w:rFonts w:ascii="GHEA Grapalat" w:hAnsi="GHEA Grapalat"/>
          <w:b/>
          <w:sz w:val="20"/>
          <w:szCs w:val="20"/>
        </w:rPr>
      </w:pPr>
      <w:r w:rsidRPr="005F1B18">
        <w:rPr>
          <w:rFonts w:ascii="GHEA Grapalat" w:hAnsi="GHEA Grapalat"/>
          <w:b/>
          <w:sz w:val="20"/>
          <w:szCs w:val="20"/>
        </w:rPr>
        <w:t>ВЫПОЛНЕНИЯ РАБОТ</w:t>
      </w:r>
      <w:r w:rsidRPr="005F1B18">
        <w:rPr>
          <w:rFonts w:ascii="GHEA Grapalat" w:hAnsi="GHEA Grapalat"/>
          <w:sz w:val="20"/>
          <w:szCs w:val="20"/>
        </w:rPr>
        <w:t xml:space="preserve"> </w:t>
      </w:r>
      <w:r w:rsidRPr="00A6375B">
        <w:rPr>
          <w:rFonts w:ascii="GHEA Grapalat" w:hAnsi="GHEA Grapalat"/>
          <w:b/>
          <w:sz w:val="20"/>
          <w:szCs w:val="20"/>
        </w:rPr>
        <w:t>"</w:t>
      </w:r>
      <w:r w:rsidR="00DE34E4" w:rsidRPr="00A6375B">
        <w:rPr>
          <w:rFonts w:ascii="GHEA Grapalat" w:hAnsi="GHEA Grapalat"/>
          <w:b/>
          <w:sz w:val="20"/>
          <w:szCs w:val="20"/>
        </w:rPr>
        <w:t xml:space="preserve"> </w:t>
      </w:r>
      <w:r w:rsidR="008A4BE8" w:rsidRPr="008A4BE8">
        <w:rPr>
          <w:rFonts w:ascii="GHEA Grapalat" w:hAnsi="GHEA Grapalat"/>
          <w:b/>
          <w:sz w:val="20"/>
          <w:szCs w:val="20"/>
        </w:rPr>
        <w:t>Работы по газификации 1-й, 2-й, 9-й, 11-й 20-й и 21-й улиц общины Хачпар, Араратской области,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560"/>
        <w:gridCol w:w="200"/>
        <w:gridCol w:w="1784"/>
        <w:gridCol w:w="2259"/>
        <w:gridCol w:w="300"/>
      </w:tblGrid>
      <w:tr w:rsidR="00BB28C8" w:rsidRPr="005F1B18" w:rsidTr="00053A85">
        <w:trPr>
          <w:gridAfter w:val="1"/>
          <w:wAfter w:w="300" w:type="dxa"/>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п/п</w:t>
            </w:r>
          </w:p>
        </w:tc>
        <w:tc>
          <w:tcPr>
            <w:tcW w:w="4280" w:type="dxa"/>
            <w:gridSpan w:val="2"/>
            <w:vMerge w:val="restart"/>
            <w:vAlign w:val="center"/>
          </w:tcPr>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Наименования</w:t>
            </w:r>
          </w:p>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af6"/>
                <w:rFonts w:ascii="GHEA Grapalat" w:hAnsi="GHEA Grapalat"/>
                <w:sz w:val="20"/>
                <w:szCs w:val="20"/>
              </w:rPr>
              <w:footnoteReference w:customMarkFollows="1" w:id="24"/>
              <w:t>**</w:t>
            </w:r>
          </w:p>
        </w:tc>
      </w:tr>
      <w:tr w:rsidR="00BB28C8" w:rsidRPr="005F1B18" w:rsidTr="00053A85">
        <w:trPr>
          <w:gridAfter w:val="1"/>
          <w:wAfter w:w="300" w:type="dxa"/>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gridSpan w:val="2"/>
            <w:vMerge/>
          </w:tcPr>
          <w:p w:rsidR="00BB28C8" w:rsidRPr="00A6375B" w:rsidRDefault="00BB28C8" w:rsidP="003D2146">
            <w:pPr>
              <w:widowControl w:val="0"/>
              <w:spacing w:after="120"/>
              <w:rPr>
                <w:rFonts w:ascii="GHEA Grapalat" w:hAnsi="GHEA Grapalat"/>
                <w:b/>
                <w:sz w:val="20"/>
                <w:szCs w:val="20"/>
              </w:rPr>
            </w:pPr>
          </w:p>
        </w:tc>
        <w:tc>
          <w:tcPr>
            <w:tcW w:w="1984" w:type="dxa"/>
            <w:gridSpan w:val="2"/>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053A85">
        <w:trPr>
          <w:gridAfter w:val="1"/>
          <w:wAfter w:w="300" w:type="dxa"/>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gridSpan w:val="2"/>
            <w:vAlign w:val="center"/>
          </w:tcPr>
          <w:p w:rsidR="00DE34E4" w:rsidRPr="00A6375B" w:rsidRDefault="008A4BE8" w:rsidP="003D2146">
            <w:pPr>
              <w:widowControl w:val="0"/>
              <w:spacing w:after="120"/>
              <w:rPr>
                <w:rFonts w:ascii="GHEA Grapalat" w:hAnsi="GHEA Grapalat"/>
                <w:b/>
                <w:sz w:val="20"/>
                <w:szCs w:val="20"/>
                <w:lang w:val="hy-AM"/>
              </w:rPr>
            </w:pPr>
            <w:r w:rsidRPr="008A4BE8">
              <w:rPr>
                <w:rFonts w:ascii="GHEA Grapalat" w:hAnsi="GHEA Grapalat"/>
                <w:b/>
                <w:sz w:val="20"/>
                <w:szCs w:val="20"/>
                <w:lang w:val="hy-AM"/>
              </w:rPr>
              <w:t>Работы по газификации 1-й, 2-й, 9-й, 11-й 20-й и 21-й улиц общины Хачпар, Араратской области, РА</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r w:rsidRPr="005F1B18">
              <w:rPr>
                <w:rFonts w:ascii="GHEA Grapalat" w:hAnsi="GHEA Grapalat"/>
                <w:sz w:val="20"/>
                <w:szCs w:val="20"/>
              </w:rPr>
              <w:t xml:space="preserve">С даты вступления в силу соглашение </w:t>
            </w:r>
          </w:p>
        </w:tc>
        <w:tc>
          <w:tcPr>
            <w:tcW w:w="2259" w:type="dxa"/>
            <w:vAlign w:val="center"/>
          </w:tcPr>
          <w:p w:rsidR="00DE34E4" w:rsidRPr="005F1B18" w:rsidRDefault="008A4BE8" w:rsidP="002D10EE">
            <w:pPr>
              <w:widowControl w:val="0"/>
              <w:spacing w:after="120"/>
              <w:rPr>
                <w:rFonts w:ascii="GHEA Grapalat" w:hAnsi="GHEA Grapalat"/>
                <w:sz w:val="20"/>
                <w:szCs w:val="20"/>
              </w:rPr>
            </w:pPr>
            <w:r>
              <w:rPr>
                <w:rFonts w:ascii="GHEA Grapalat" w:hAnsi="GHEA Grapalat"/>
                <w:sz w:val="20"/>
                <w:szCs w:val="20"/>
                <w:lang w:val="en-US"/>
              </w:rPr>
              <w:t xml:space="preserve">120 </w:t>
            </w:r>
            <w:r w:rsidR="00DE34E4" w:rsidRPr="005F1B18">
              <w:rPr>
                <w:rFonts w:ascii="GHEA Grapalat" w:hAnsi="GHEA Grapalat"/>
                <w:sz w:val="20"/>
                <w:szCs w:val="20"/>
              </w:rPr>
              <w:t>календарных дней</w:t>
            </w:r>
          </w:p>
        </w:tc>
      </w:tr>
      <w:tr w:rsidR="00DE34E4" w:rsidRPr="002D10EE" w:rsidTr="00053A85">
        <w:trPr>
          <w:gridAfter w:val="1"/>
          <w:wAfter w:w="300" w:type="dxa"/>
          <w:cantSplit/>
          <w:trHeight w:val="586"/>
          <w:jc w:val="center"/>
        </w:trPr>
        <w:tc>
          <w:tcPr>
            <w:tcW w:w="5096" w:type="dxa"/>
            <w:gridSpan w:val="3"/>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r w:rsidRPr="005F1B18">
              <w:rPr>
                <w:rFonts w:ascii="GHEA Grapalat" w:hAnsi="GHEA Grapalat"/>
                <w:sz w:val="20"/>
                <w:szCs w:val="20"/>
              </w:rPr>
              <w:t>С даты вступления в силу соглашение</w:t>
            </w:r>
          </w:p>
        </w:tc>
        <w:tc>
          <w:tcPr>
            <w:tcW w:w="2259" w:type="dxa"/>
            <w:vAlign w:val="center"/>
          </w:tcPr>
          <w:p w:rsidR="00DE34E4" w:rsidRPr="005F1B18" w:rsidRDefault="008A4BE8" w:rsidP="002D10EE">
            <w:pPr>
              <w:widowControl w:val="0"/>
              <w:spacing w:after="120"/>
              <w:rPr>
                <w:rFonts w:ascii="GHEA Grapalat" w:hAnsi="GHEA Grapalat"/>
                <w:sz w:val="20"/>
                <w:szCs w:val="20"/>
              </w:rPr>
            </w:pPr>
            <w:r>
              <w:rPr>
                <w:rFonts w:ascii="GHEA Grapalat" w:hAnsi="GHEA Grapalat"/>
                <w:sz w:val="20"/>
                <w:szCs w:val="20"/>
                <w:lang w:val="en-US"/>
              </w:rPr>
              <w:t>120</w:t>
            </w:r>
            <w:r w:rsidR="00DE34E4" w:rsidRPr="005F1B18">
              <w:rPr>
                <w:rFonts w:ascii="GHEA Grapalat" w:hAnsi="GHEA Grapalat"/>
                <w:sz w:val="20"/>
                <w:szCs w:val="20"/>
              </w:rPr>
              <w:t xml:space="preserve"> календарных дней</w:t>
            </w:r>
          </w:p>
        </w:tc>
      </w:tr>
      <w:tr w:rsidR="00A10C2D" w:rsidRPr="002D10EE"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Араратский область РА  Хачпар муниципалитет</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 xml:space="preserve">Хачпар  об.   7-ая ул н 6 </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 xml:space="preserve">  Оперативное управление Республики Армения</w:t>
            </w:r>
          </w:p>
          <w:p w:rsidR="008A4BE8" w:rsidRPr="00825239"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н /с 900432</w:t>
            </w:r>
            <w:r w:rsidR="002F17FF" w:rsidRPr="00825239">
              <w:rPr>
                <w:rFonts w:ascii="GHEA Grapalat" w:hAnsi="GHEA Grapalat" w:cs="Sylfaen"/>
                <w:b/>
                <w:bCs/>
                <w:sz w:val="20"/>
                <w:szCs w:val="20"/>
              </w:rPr>
              <w:t>312032</w:t>
            </w:r>
          </w:p>
          <w:p w:rsidR="008A4BE8" w:rsidRDefault="008A4BE8" w:rsidP="008A4BE8">
            <w:pPr>
              <w:widowControl w:val="0"/>
              <w:jc w:val="center"/>
              <w:rPr>
                <w:rFonts w:ascii="GHEA Grapalat" w:hAnsi="GHEA Grapalat" w:cs="Sylfaen"/>
                <w:b/>
                <w:bCs/>
                <w:sz w:val="20"/>
                <w:szCs w:val="20"/>
                <w:lang w:val="en-US"/>
              </w:rPr>
            </w:pPr>
            <w:r w:rsidRPr="008A4BE8">
              <w:rPr>
                <w:rFonts w:ascii="GHEA Grapalat" w:hAnsi="GHEA Grapalat" w:cs="Sylfaen"/>
                <w:b/>
                <w:bCs/>
                <w:sz w:val="20"/>
                <w:szCs w:val="20"/>
              </w:rPr>
              <w:t>УНН  03801007</w:t>
            </w:r>
          </w:p>
          <w:p w:rsidR="00A10C2D" w:rsidRPr="008F7CEF" w:rsidRDefault="00A10C2D" w:rsidP="008A4BE8">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gridSpan w:val="2"/>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gridSpan w:val="3"/>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2F72A5" w:rsidRDefault="00BB28C8" w:rsidP="00DE34E4">
      <w:pPr>
        <w:widowControl w:val="0"/>
        <w:ind w:firstLine="567"/>
        <w:jc w:val="right"/>
        <w:rPr>
          <w:rFonts w:ascii="GHEA Grapalat" w:hAnsi="GHEA Grapalat"/>
          <w:b/>
          <w:i/>
          <w:sz w:val="18"/>
          <w:szCs w:val="18"/>
        </w:rPr>
      </w:pPr>
      <w:r w:rsidRPr="002D10EE">
        <w:rPr>
          <w:rFonts w:ascii="GHEA Grapalat" w:hAnsi="GHEA Grapalat"/>
          <w:i/>
          <w:sz w:val="20"/>
          <w:szCs w:val="20"/>
        </w:rPr>
        <w:t xml:space="preserve">к Договору под кодом </w:t>
      </w:r>
      <w:r w:rsidR="008A4BE8">
        <w:rPr>
          <w:rFonts w:ascii="GHEA Grapalat" w:hAnsi="GHEA Grapalat"/>
          <w:b/>
          <w:i/>
          <w:sz w:val="18"/>
          <w:szCs w:val="18"/>
        </w:rPr>
        <w:t>AMKHM_- GHAShDzB -20_/</w:t>
      </w:r>
      <w:r w:rsidR="002F72A5" w:rsidRPr="002F72A5">
        <w:rPr>
          <w:rFonts w:ascii="GHEA Grapalat" w:hAnsi="GHEA Grapalat"/>
          <w:b/>
          <w:i/>
          <w:sz w:val="18"/>
          <w:szCs w:val="18"/>
        </w:rPr>
        <w:t>1</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A6375B"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ГРАФИК ОПЛАТЫ</w:t>
      </w:r>
      <w:r w:rsidRPr="002D10EE">
        <w:rPr>
          <w:rStyle w:val="af6"/>
          <w:rFonts w:ascii="GHEA Grapalat" w:hAnsi="GHEA Grapalat"/>
          <w:b/>
          <w:sz w:val="20"/>
          <w:szCs w:val="20"/>
        </w:rPr>
        <w:footnoteReference w:customMarkFollows="1" w:id="25"/>
        <w:t>*</w:t>
      </w:r>
    </w:p>
    <w:p w:rsidR="00BB28C8" w:rsidRPr="002D10EE" w:rsidRDefault="00BB28C8" w:rsidP="00DE34E4">
      <w:pPr>
        <w:widowControl w:val="0"/>
        <w:spacing w:after="160"/>
        <w:ind w:firstLine="567"/>
        <w:jc w:val="right"/>
        <w:rPr>
          <w:rFonts w:ascii="GHEA Grapalat" w:hAnsi="GHEA Grapalat"/>
          <w:sz w:val="16"/>
          <w:szCs w:val="16"/>
        </w:rPr>
      </w:pPr>
      <w:r w:rsidRPr="002D10EE">
        <w:rPr>
          <w:rFonts w:ascii="GHEA Grapalat" w:hAnsi="GHEA Grapalat"/>
          <w:sz w:val="16"/>
          <w:szCs w:val="16"/>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2D10EE" w:rsidTr="00DE34E4">
        <w:trPr>
          <w:trHeight w:val="99"/>
          <w:jc w:val="center"/>
        </w:trPr>
        <w:tc>
          <w:tcPr>
            <w:tcW w:w="10955"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3D2146">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439"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af6"/>
                <w:rFonts w:ascii="GHEA Grapalat" w:hAnsi="GHEA Grapalat"/>
                <w:sz w:val="18"/>
                <w:szCs w:val="18"/>
              </w:rPr>
              <w:footnoteReference w:customMarkFollows="1" w:id="26"/>
              <w:t>**</w:t>
            </w:r>
          </w:p>
        </w:tc>
      </w:tr>
      <w:tr w:rsidR="00BB28C8" w:rsidRPr="002D10EE" w:rsidTr="003D2146">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515"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3D2146">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E4122D" w:rsidRDefault="008F7CEF" w:rsidP="00E4122D">
            <w:pPr>
              <w:widowControl w:val="0"/>
              <w:spacing w:after="120"/>
              <w:jc w:val="center"/>
              <w:rPr>
                <w:rFonts w:ascii="GHEA Grapalat" w:hAnsi="GHEA Grapalat"/>
                <w:sz w:val="18"/>
                <w:szCs w:val="18"/>
                <w:lang w:val="en-US"/>
              </w:rPr>
            </w:pPr>
            <w:r>
              <w:rPr>
                <w:rFonts w:ascii="Arial Unicode" w:hAnsi="Arial Unicode" w:cs="Arial Unicode"/>
                <w:color w:val="000000"/>
                <w:sz w:val="20"/>
                <w:szCs w:val="20"/>
                <w:lang w:bidi="ar-SA"/>
              </w:rPr>
              <w:t>45</w:t>
            </w:r>
            <w:r w:rsidR="00E4122D">
              <w:rPr>
                <w:rFonts w:ascii="Arial Unicode" w:hAnsi="Arial Unicode" w:cs="Arial Unicode"/>
                <w:color w:val="000000"/>
                <w:sz w:val="20"/>
                <w:szCs w:val="20"/>
                <w:lang w:val="en-US" w:bidi="ar-SA"/>
              </w:rPr>
              <w:t>231116</w:t>
            </w:r>
          </w:p>
        </w:tc>
        <w:tc>
          <w:tcPr>
            <w:tcW w:w="1019" w:type="dxa"/>
          </w:tcPr>
          <w:p w:rsidR="00BB28C8" w:rsidRPr="002D10EE" w:rsidRDefault="008A4BE8" w:rsidP="003D2146">
            <w:pPr>
              <w:widowControl w:val="0"/>
              <w:spacing w:after="120"/>
              <w:jc w:val="center"/>
              <w:rPr>
                <w:rFonts w:ascii="GHEA Grapalat" w:hAnsi="GHEA Grapalat"/>
                <w:sz w:val="18"/>
                <w:szCs w:val="18"/>
              </w:rPr>
            </w:pPr>
            <w:r w:rsidRPr="008A4BE8">
              <w:rPr>
                <w:rFonts w:ascii="GHEA Grapalat" w:hAnsi="GHEA Grapalat"/>
                <w:sz w:val="20"/>
                <w:szCs w:val="20"/>
                <w:lang w:eastAsia="en-US" w:bidi="ar-SA"/>
              </w:rPr>
              <w:t>Работы по газификации 1-й, 2-й, 9-й, 11-й 20-й и 21-й улиц общины Хачпар, Араратской области, РА</w:t>
            </w:r>
            <w:r w:rsidR="00E4122D" w:rsidRPr="00E4122D">
              <w:rPr>
                <w:rFonts w:ascii="GHEA Grapalat" w:hAnsi="GHEA Grapalat"/>
                <w:sz w:val="20"/>
                <w:szCs w:val="20"/>
                <w:lang w:eastAsia="en-US" w:bidi="ar-SA"/>
              </w:rPr>
              <w:t>,</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15"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A10C2D" w:rsidRPr="002D10EE" w:rsidTr="00E4122D">
        <w:trPr>
          <w:jc w:val="center"/>
        </w:trPr>
        <w:tc>
          <w:tcPr>
            <w:tcW w:w="4536" w:type="dxa"/>
          </w:tcPr>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Араратский область РА  Хачпар муниципалитет</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 xml:space="preserve">Хачпар  об.   7-ая ул н 6 </w:t>
            </w:r>
          </w:p>
          <w:p w:rsidR="008A4BE8" w:rsidRPr="008A4BE8" w:rsidRDefault="008A4BE8" w:rsidP="008A4BE8">
            <w:pPr>
              <w:widowControl w:val="0"/>
              <w:jc w:val="center"/>
              <w:rPr>
                <w:rFonts w:ascii="GHEA Grapalat" w:hAnsi="GHEA Grapalat" w:cs="Sylfaen"/>
                <w:b/>
                <w:bCs/>
                <w:sz w:val="20"/>
                <w:szCs w:val="20"/>
              </w:rPr>
            </w:pPr>
            <w:r w:rsidRPr="008A4BE8">
              <w:rPr>
                <w:rFonts w:ascii="GHEA Grapalat" w:hAnsi="GHEA Grapalat" w:cs="Sylfaen"/>
                <w:b/>
                <w:bCs/>
                <w:sz w:val="20"/>
                <w:szCs w:val="20"/>
              </w:rPr>
              <w:t xml:space="preserve">  Оперативное управление Республики Армения</w:t>
            </w:r>
          </w:p>
          <w:p w:rsidR="008A4BE8" w:rsidRPr="00825239" w:rsidRDefault="002F17FF" w:rsidP="008A4BE8">
            <w:pPr>
              <w:widowControl w:val="0"/>
              <w:jc w:val="center"/>
              <w:rPr>
                <w:rFonts w:ascii="GHEA Grapalat" w:hAnsi="GHEA Grapalat" w:cs="Sylfaen"/>
                <w:b/>
                <w:bCs/>
                <w:sz w:val="20"/>
                <w:szCs w:val="20"/>
              </w:rPr>
            </w:pPr>
            <w:r>
              <w:rPr>
                <w:rFonts w:ascii="GHEA Grapalat" w:hAnsi="GHEA Grapalat" w:cs="Sylfaen"/>
                <w:b/>
                <w:bCs/>
                <w:sz w:val="20"/>
                <w:szCs w:val="20"/>
              </w:rPr>
              <w:t>н /с 900432</w:t>
            </w:r>
            <w:r w:rsidRPr="00825239">
              <w:rPr>
                <w:rFonts w:ascii="GHEA Grapalat" w:hAnsi="GHEA Grapalat" w:cs="Sylfaen"/>
                <w:b/>
                <w:bCs/>
                <w:sz w:val="20"/>
                <w:szCs w:val="20"/>
              </w:rPr>
              <w:t>312032</w:t>
            </w:r>
          </w:p>
          <w:p w:rsidR="008A4BE8" w:rsidRDefault="008A4BE8" w:rsidP="008A4BE8">
            <w:pPr>
              <w:widowControl w:val="0"/>
              <w:jc w:val="center"/>
              <w:rPr>
                <w:rFonts w:ascii="GHEA Grapalat" w:hAnsi="GHEA Grapalat" w:cs="Sylfaen"/>
                <w:b/>
                <w:bCs/>
                <w:sz w:val="20"/>
                <w:szCs w:val="20"/>
                <w:lang w:val="en-US"/>
              </w:rPr>
            </w:pPr>
            <w:r w:rsidRPr="008A4BE8">
              <w:rPr>
                <w:rFonts w:ascii="GHEA Grapalat" w:hAnsi="GHEA Grapalat" w:cs="Sylfaen"/>
                <w:b/>
                <w:bCs/>
                <w:sz w:val="20"/>
                <w:szCs w:val="20"/>
              </w:rPr>
              <w:t>УНН  03801007</w:t>
            </w:r>
          </w:p>
          <w:p w:rsidR="00A10C2D" w:rsidRPr="008F7CEF" w:rsidRDefault="00A10C2D" w:rsidP="008A4BE8">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lastRenderedPageBreak/>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lastRenderedPageBreak/>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r w:rsidRPr="002D10EE">
              <w:rPr>
                <w:rFonts w:ascii="GHEA Grapalat" w:hAnsi="GHEA Grapalat"/>
                <w:color w:val="000000"/>
                <w:sz w:val="20"/>
                <w:szCs w:val="20"/>
              </w:rPr>
              <w:t xml:space="preserve">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Р/С__________________________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Р/С____________________________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a3"/>
        <w:widowControl w:val="0"/>
        <w:spacing w:after="160"/>
        <w:ind w:left="567" w:right="566" w:firstLine="0"/>
        <w:jc w:val="center"/>
        <w:rPr>
          <w:rFonts w:ascii="GHEA Grapalat" w:hAnsi="GHEA Grapalat"/>
          <w:b/>
          <w:bCs/>
          <w:iCs/>
        </w:rPr>
      </w:pPr>
    </w:p>
    <w:p w:rsidR="00BB28C8" w:rsidRPr="002D10EE"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r w:rsidRPr="002D10EE">
        <w:rPr>
          <w:rFonts w:ascii="GHEA Grapalat" w:hAnsi="GHEA Grapalat"/>
          <w:sz w:val="20"/>
          <w:szCs w:val="20"/>
        </w:rPr>
        <w:t>между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77F" w:rsidRDefault="008F077F">
      <w:r>
        <w:separator/>
      </w:r>
    </w:p>
  </w:endnote>
  <w:endnote w:type="continuationSeparator" w:id="0">
    <w:p w:rsidR="008F077F" w:rsidRDefault="008F0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20448"/>
      <w:docPartObj>
        <w:docPartGallery w:val="Page Numbers (Bottom of Page)"/>
        <w:docPartUnique/>
      </w:docPartObj>
    </w:sdtPr>
    <w:sdtEndPr>
      <w:rPr>
        <w:rFonts w:ascii="GHEA Grapalat" w:hAnsi="GHEA Grapalat"/>
        <w:sz w:val="24"/>
        <w:szCs w:val="24"/>
      </w:rPr>
    </w:sdtEndPr>
    <w:sdtContent>
      <w:p w:rsidR="008A4BE8" w:rsidRPr="003E450C" w:rsidRDefault="008A4BE8">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E0A3C">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77F" w:rsidRDefault="008F077F">
      <w:r>
        <w:separator/>
      </w:r>
    </w:p>
  </w:footnote>
  <w:footnote w:type="continuationSeparator" w:id="0">
    <w:p w:rsidR="008F077F" w:rsidRDefault="008F077F">
      <w:r>
        <w:continuationSeparator/>
      </w:r>
    </w:p>
  </w:footnote>
  <w:footnote w:id="1">
    <w:p w:rsidR="008A4BE8" w:rsidRPr="004E79F3" w:rsidRDefault="008A4BE8"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8A4BE8" w:rsidRPr="00CD6B60" w:rsidRDefault="008A4BE8"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8A4BE8" w:rsidRPr="004E79F3" w:rsidRDefault="008A4BE8"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 В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8A4BE8" w:rsidRPr="004E79F3" w:rsidRDefault="008A4BE8"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8A4BE8" w:rsidRPr="004E79F3" w:rsidRDefault="008A4BE8" w:rsidP="002B51FB">
      <w:pPr>
        <w:widowControl w:val="0"/>
        <w:jc w:val="both"/>
        <w:rPr>
          <w:rFonts w:ascii="GHEA Grapalat" w:hAnsi="GHEA Grapalat"/>
          <w:i/>
          <w:sz w:val="16"/>
          <w:szCs w:val="16"/>
        </w:rPr>
      </w:pPr>
      <w:r w:rsidRPr="004E79F3">
        <w:rPr>
          <w:rStyle w:val="af6"/>
          <w:rFonts w:ascii="Times Armenian" w:hAnsi="Times Armenian"/>
          <w:sz w:val="16"/>
          <w:szCs w:val="16"/>
        </w:rPr>
        <w:t>6</w:t>
      </w:r>
      <w:r w:rsidRPr="004E79F3">
        <w:rPr>
          <w:rFonts w:ascii="Times Armenian" w:hAnsi="Times Armenian"/>
          <w:sz w:val="16"/>
          <w:szCs w:val="16"/>
        </w:rPr>
        <w:t xml:space="preserve"> </w:t>
      </w:r>
      <w:r w:rsidRPr="004E79F3">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8A4BE8" w:rsidRPr="004E79F3" w:rsidRDefault="008A4BE8" w:rsidP="002B51FB">
      <w:pPr>
        <w:widowControl w:val="0"/>
        <w:jc w:val="both"/>
        <w:rPr>
          <w:rFonts w:ascii="GHEA Grapalat" w:hAnsi="GHEA Grapalat"/>
          <w:i/>
          <w:sz w:val="16"/>
          <w:szCs w:val="16"/>
        </w:rPr>
      </w:pPr>
      <w:r w:rsidRPr="004E79F3">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8A4BE8" w:rsidRPr="004E79F3" w:rsidRDefault="008A4BE8" w:rsidP="005B2723">
      <w:pPr>
        <w:widowControl w:val="0"/>
        <w:tabs>
          <w:tab w:val="left" w:pos="142"/>
        </w:tabs>
        <w:ind w:left="142" w:hanging="142"/>
        <w:jc w:val="both"/>
        <w:rPr>
          <w:rFonts w:ascii="GHEA Grapalat" w:hAnsi="GHEA Grapalat"/>
          <w:i/>
          <w:sz w:val="16"/>
          <w:szCs w:val="16"/>
        </w:rPr>
      </w:pPr>
      <w:r w:rsidRPr="004E79F3">
        <w:rPr>
          <w:rFonts w:ascii="GHEA Grapalat" w:hAnsi="GHEA Grapalat"/>
          <w:i/>
          <w:sz w:val="16"/>
          <w:szCs w:val="16"/>
        </w:rPr>
        <w:t>-</w:t>
      </w:r>
      <w:r w:rsidRPr="004E79F3">
        <w:rPr>
          <w:sz w:val="16"/>
          <w:szCs w:val="16"/>
        </w:rPr>
        <w:t xml:space="preserve"> </w:t>
      </w:r>
      <w:r w:rsidRPr="004E79F3">
        <w:rPr>
          <w:rFonts w:ascii="GHEA Grapalat" w:hAnsi="GHEA Grapalat"/>
          <w:i/>
          <w:sz w:val="16"/>
          <w:szCs w:val="16"/>
        </w:rPr>
        <w:t>цена закупаемой работы по заявке на закупку в рамках данной процедуры не превышает 10 млн. драмов РА</w:t>
      </w:r>
    </w:p>
  </w:footnote>
  <w:footnote w:id="3">
    <w:p w:rsidR="008A4BE8" w:rsidRPr="004E79F3" w:rsidRDefault="008A4BE8"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8A4BE8" w:rsidRPr="00CA1B14" w:rsidRDefault="008A4BE8"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5">
    <w:p w:rsidR="008A4BE8" w:rsidRPr="00616F38" w:rsidRDefault="008A4BE8"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8A4BE8" w:rsidRPr="000811C1" w:rsidRDefault="008A4BE8">
      <w:pPr>
        <w:pStyle w:val="af2"/>
        <w:rPr>
          <w:lang w:val="af-ZA"/>
        </w:rPr>
      </w:pPr>
    </w:p>
  </w:footnote>
  <w:footnote w:id="6">
    <w:p w:rsidR="008A4BE8" w:rsidRPr="00616F38" w:rsidRDefault="008A4BE8"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драмов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8A4BE8" w:rsidRPr="00616F38" w:rsidRDefault="008A4BE8"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8A4BE8" w:rsidRPr="000811C1" w:rsidRDefault="008A4BE8" w:rsidP="0027573B">
      <w:pPr>
        <w:pStyle w:val="af2"/>
        <w:rPr>
          <w:rFonts w:ascii="Sylfaen" w:hAnsi="Sylfaen"/>
          <w:sz w:val="18"/>
          <w:szCs w:val="18"/>
        </w:rPr>
      </w:pPr>
    </w:p>
  </w:footnote>
  <w:footnote w:id="8">
    <w:p w:rsidR="008A4BE8" w:rsidRPr="00616F38" w:rsidRDefault="008A4BE8">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8A4BE8" w:rsidRPr="001D3D37" w:rsidRDefault="008A4BE8" w:rsidP="006B3E56">
      <w:pPr>
        <w:jc w:val="both"/>
        <w:rPr>
          <w:rFonts w:ascii="GHEA Grapalat" w:hAnsi="GHEA Grapalat"/>
          <w:sz w:val="16"/>
          <w:szCs w:val="16"/>
          <w:lang w:val="af-ZA"/>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A4BE8" w:rsidRPr="001D3D37" w:rsidRDefault="008A4BE8" w:rsidP="006B3E56">
      <w:pPr>
        <w:pStyle w:val="af2"/>
        <w:rPr>
          <w:rFonts w:asciiTheme="minorHAnsi" w:hAnsiTheme="minorHAnsi"/>
          <w:sz w:val="16"/>
          <w:szCs w:val="16"/>
          <w:lang w:val="af-ZA"/>
        </w:rPr>
      </w:pPr>
    </w:p>
  </w:footnote>
  <w:footnote w:id="10">
    <w:p w:rsidR="008A4BE8" w:rsidRPr="00053A85" w:rsidRDefault="008A4BE8">
      <w:pPr>
        <w:pStyle w:val="af2"/>
        <w:rPr>
          <w:rFonts w:asciiTheme="minorHAnsi" w:hAnsiTheme="minorHAnsi"/>
          <w:lang w:val="hy-AM"/>
        </w:rPr>
      </w:pPr>
      <w:r>
        <w:rPr>
          <w:rStyle w:val="af6"/>
          <w:rFonts w:asciiTheme="minorHAnsi" w:hAnsiTheme="minorHAnsi"/>
        </w:rPr>
        <w:t xml:space="preserve"> </w:t>
      </w:r>
    </w:p>
  </w:footnote>
  <w:footnote w:id="11">
    <w:p w:rsidR="008A4BE8" w:rsidRPr="001D3D37" w:rsidRDefault="008A4BE8"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A4BE8" w:rsidRPr="00D3436F" w:rsidRDefault="008A4BE8">
      <w:pPr>
        <w:pStyle w:val="af2"/>
        <w:rPr>
          <w:lang w:val="es-ES"/>
        </w:rPr>
      </w:pPr>
    </w:p>
  </w:footnote>
  <w:footnote w:id="12">
    <w:p w:rsidR="008A4BE8" w:rsidRPr="008842CE" w:rsidRDefault="008A4BE8" w:rsidP="003D2FE2">
      <w:pPr>
        <w:pStyle w:val="af2"/>
        <w:jc w:val="both"/>
      </w:pPr>
    </w:p>
  </w:footnote>
  <w:footnote w:id="13">
    <w:p w:rsidR="008A4BE8" w:rsidRPr="008842CE" w:rsidRDefault="008A4BE8" w:rsidP="000A214C">
      <w:pPr>
        <w:pStyle w:val="af2"/>
        <w:jc w:val="both"/>
      </w:pPr>
    </w:p>
  </w:footnote>
  <w:footnote w:id="14">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8A4BE8" w:rsidRPr="00C133C2" w:rsidRDefault="008A4BE8" w:rsidP="00BB28C8">
      <w:pPr>
        <w:pStyle w:val="af2"/>
        <w:widowControl w:val="0"/>
        <w:jc w:val="both"/>
        <w:rPr>
          <w:rFonts w:ascii="GHEA Grapalat" w:hAnsi="GHEA Grapalat"/>
          <w:sz w:val="16"/>
          <w:szCs w:val="16"/>
          <w:lang w:val="hy-AM"/>
        </w:rPr>
      </w:pPr>
    </w:p>
  </w:footnote>
  <w:footnote w:id="15">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6">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8A4BE8" w:rsidRPr="00124BE9" w:rsidRDefault="008A4BE8" w:rsidP="00BB28C8">
      <w:pPr>
        <w:pStyle w:val="af2"/>
        <w:widowControl w:val="0"/>
        <w:jc w:val="both"/>
        <w:rPr>
          <w:rFonts w:ascii="GHEA Grapalat" w:hAnsi="GHEA Grapalat"/>
          <w:lang w:val="hy-AM"/>
        </w:rPr>
      </w:pPr>
    </w:p>
  </w:footnote>
  <w:footnote w:id="17">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footnote>
  <w:footnote w:id="18">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19">
    <w:p w:rsidR="008A4BE8" w:rsidRPr="00C133C2" w:rsidRDefault="008A4BE8"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A4BE8" w:rsidRPr="00C133C2" w:rsidRDefault="008A4BE8"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0">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2">
    <w:p w:rsidR="008A4BE8" w:rsidRPr="00C133C2" w:rsidRDefault="008A4BE8"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A4BE8" w:rsidRPr="00C133C2" w:rsidRDefault="008A4BE8" w:rsidP="00BB28C8">
      <w:pPr>
        <w:pStyle w:val="af2"/>
        <w:rPr>
          <w:sz w:val="16"/>
          <w:szCs w:val="16"/>
          <w:lang w:val="hy-AM"/>
        </w:rPr>
      </w:pPr>
    </w:p>
  </w:footnote>
  <w:footnote w:id="23">
    <w:p w:rsidR="008A4BE8" w:rsidRPr="00C133C2" w:rsidRDefault="008A4BE8"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
    <w:p w:rsidR="008A4BE8" w:rsidRPr="00124BE9" w:rsidRDefault="008A4BE8"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4">
    <w:p w:rsidR="008A4BE8" w:rsidRPr="00C75EF2" w:rsidRDefault="008A4BE8"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5">
    <w:p w:rsidR="008A4BE8" w:rsidRPr="00DE34E4" w:rsidRDefault="008A4BE8"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6">
    <w:p w:rsidR="008A4BE8" w:rsidRPr="00DE34E4" w:rsidRDefault="008A4BE8"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5F02"/>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1D9"/>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7FF"/>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B4E"/>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4F92"/>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A25"/>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27B"/>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239"/>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BE8"/>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3C"/>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7F"/>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C2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29B3"/>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BB0"/>
    <w:rsid w:val="00E33E6B"/>
    <w:rsid w:val="00E3606B"/>
    <w:rsid w:val="00E36717"/>
    <w:rsid w:val="00E36A86"/>
    <w:rsid w:val="00E40DE2"/>
    <w:rsid w:val="00E41156"/>
    <w:rsid w:val="00E4122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710"/>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4F"/>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216"/>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4B9B"/>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8A4BE8"/>
  </w:style>
  <w:style w:type="table" w:customStyle="1" w:styleId="52">
    <w:name w:val="Сетка таблицы5"/>
    <w:basedOn w:val="a1"/>
    <w:next w:val="aff2"/>
    <w:uiPriority w:val="59"/>
    <w:rsid w:val="008A4BE8"/>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8A4BE8"/>
  </w:style>
  <w:style w:type="table" w:customStyle="1" w:styleId="52">
    <w:name w:val="Сетка таблицы5"/>
    <w:basedOn w:val="a1"/>
    <w:next w:val="aff2"/>
    <w:uiPriority w:val="59"/>
    <w:rsid w:val="008A4BE8"/>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5307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66198-C57E-4092-B078-50FCD1FE5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1</Pages>
  <Words>20477</Words>
  <Characters>116725</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1097</cp:revision>
  <cp:lastPrinted>2018-02-16T07:12:00Z</cp:lastPrinted>
  <dcterms:created xsi:type="dcterms:W3CDTF">2019-10-28T07:04:00Z</dcterms:created>
  <dcterms:modified xsi:type="dcterms:W3CDTF">2020-07-13T17:57:00Z</dcterms:modified>
</cp:coreProperties>
</file>